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BCF" w:rsidRPr="00A243C4" w:rsidRDefault="00951BCF" w:rsidP="00951BCF">
      <w:pPr>
        <w:spacing w:line="276" w:lineRule="auto"/>
        <w:ind w:left="5245" w:firstLine="0"/>
        <w:rPr>
          <w:b/>
          <w:sz w:val="26"/>
          <w:szCs w:val="26"/>
        </w:rPr>
      </w:pPr>
      <w:bookmarkStart w:id="0" w:name="_GoBack"/>
      <w:bookmarkEnd w:id="0"/>
      <w:r w:rsidRPr="00A243C4">
        <w:rPr>
          <w:b/>
          <w:sz w:val="26"/>
          <w:szCs w:val="26"/>
        </w:rPr>
        <w:t>Утверждаю:</w:t>
      </w:r>
    </w:p>
    <w:p w:rsidR="00951BCF" w:rsidRDefault="00951BCF" w:rsidP="00951BCF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5A4FAA">
        <w:rPr>
          <w:sz w:val="26"/>
          <w:szCs w:val="26"/>
        </w:rPr>
        <w:t>аместитель директора</w:t>
      </w:r>
      <w:r>
        <w:rPr>
          <w:sz w:val="26"/>
          <w:szCs w:val="26"/>
        </w:rPr>
        <w:t xml:space="preserve"> –</w:t>
      </w:r>
    </w:p>
    <w:p w:rsidR="00951BCF" w:rsidRPr="005A4FAA" w:rsidRDefault="00951BCF" w:rsidP="00951BCF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  <w:r w:rsidRPr="005A4FAA">
        <w:rPr>
          <w:sz w:val="26"/>
          <w:szCs w:val="26"/>
        </w:rPr>
        <w:t xml:space="preserve"> </w:t>
      </w:r>
    </w:p>
    <w:p w:rsidR="00951BCF" w:rsidRPr="005A4FAA" w:rsidRDefault="00951BCF" w:rsidP="00951BCF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A4FAA">
        <w:rPr>
          <w:sz w:val="26"/>
          <w:szCs w:val="26"/>
        </w:rPr>
        <w:t xml:space="preserve"> «</w:t>
      </w:r>
      <w:r w:rsidR="004B31AF">
        <w:rPr>
          <w:sz w:val="26"/>
          <w:szCs w:val="26"/>
        </w:rPr>
        <w:t>Россети Центр</w:t>
      </w:r>
      <w:r w:rsidRPr="005A4FAA">
        <w:rPr>
          <w:sz w:val="26"/>
          <w:szCs w:val="26"/>
        </w:rPr>
        <w:t>»</w:t>
      </w:r>
      <w:r>
        <w:rPr>
          <w:sz w:val="26"/>
          <w:szCs w:val="26"/>
        </w:rPr>
        <w:t xml:space="preserve"> - «Белгородэнерго»</w:t>
      </w:r>
      <w:r w:rsidRPr="005A4FAA">
        <w:rPr>
          <w:sz w:val="26"/>
          <w:szCs w:val="26"/>
        </w:rPr>
        <w:t xml:space="preserve"> </w:t>
      </w:r>
    </w:p>
    <w:p w:rsidR="00951BCF" w:rsidRPr="006D1563" w:rsidRDefault="00951BCF" w:rsidP="00951BCF">
      <w:pPr>
        <w:ind w:left="5245" w:firstLine="0"/>
        <w:rPr>
          <w:sz w:val="26"/>
          <w:szCs w:val="26"/>
        </w:rPr>
      </w:pPr>
    </w:p>
    <w:p w:rsidR="00951BCF" w:rsidRDefault="00951BCF" w:rsidP="00951BCF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6D1563">
        <w:rPr>
          <w:sz w:val="26"/>
          <w:szCs w:val="26"/>
        </w:rPr>
        <w:t xml:space="preserve"> / </w:t>
      </w:r>
      <w:r>
        <w:rPr>
          <w:b/>
          <w:sz w:val="26"/>
          <w:szCs w:val="26"/>
        </w:rPr>
        <w:t>С</w:t>
      </w:r>
      <w:r w:rsidRPr="00A243C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А</w:t>
      </w:r>
      <w:r w:rsidRPr="00A243C4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Решетников</w:t>
      </w:r>
      <w:r w:rsidRPr="006D1563">
        <w:rPr>
          <w:sz w:val="26"/>
          <w:szCs w:val="26"/>
        </w:rPr>
        <w:t xml:space="preserve"> </w:t>
      </w:r>
    </w:p>
    <w:p w:rsidR="00536BC7" w:rsidRPr="00490DB7" w:rsidRDefault="00F40802" w:rsidP="00970D37">
      <w:pPr>
        <w:ind w:firstLine="5245"/>
        <w:rPr>
          <w:color w:val="FF0000"/>
          <w:sz w:val="26"/>
          <w:szCs w:val="26"/>
        </w:rPr>
      </w:pPr>
      <w:r>
        <w:rPr>
          <w:sz w:val="26"/>
          <w:szCs w:val="26"/>
        </w:rPr>
        <w:t>«20» октября 20</w:t>
      </w:r>
      <w:r w:rsidRPr="003A0097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Pr="006D1563">
        <w:rPr>
          <w:sz w:val="26"/>
          <w:szCs w:val="26"/>
        </w:rPr>
        <w:t xml:space="preserve"> г.</w:t>
      </w:r>
    </w:p>
    <w:p w:rsidR="00C46BC0" w:rsidRPr="00490DB7" w:rsidRDefault="00C46BC0" w:rsidP="00555D35">
      <w:pPr>
        <w:ind w:firstLine="0"/>
        <w:rPr>
          <w:color w:val="FF0000"/>
          <w:sz w:val="26"/>
          <w:szCs w:val="26"/>
        </w:rPr>
      </w:pPr>
    </w:p>
    <w:p w:rsidR="00555D35" w:rsidRDefault="00555D35" w:rsidP="00555D35">
      <w:pPr>
        <w:ind w:firstLine="0"/>
        <w:rPr>
          <w:color w:val="FF0000"/>
          <w:sz w:val="26"/>
          <w:szCs w:val="26"/>
        </w:rPr>
      </w:pPr>
    </w:p>
    <w:p w:rsidR="00555D35" w:rsidRPr="00490DB7" w:rsidRDefault="00555D35" w:rsidP="00555D35">
      <w:pPr>
        <w:ind w:firstLine="0"/>
        <w:rPr>
          <w:color w:val="FF0000"/>
        </w:rPr>
      </w:pPr>
    </w:p>
    <w:p w:rsidR="004F6968" w:rsidRPr="00951BCF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951BCF">
        <w:t>ТЕХНИЧЕСКОЕ ЗАДАНИЕ</w:t>
      </w:r>
    </w:p>
    <w:p w:rsidR="004F6968" w:rsidRPr="00951BCF" w:rsidRDefault="004F6968" w:rsidP="00773399">
      <w:pPr>
        <w:ind w:firstLine="0"/>
        <w:jc w:val="center"/>
        <w:rPr>
          <w:b/>
          <w:sz w:val="26"/>
          <w:szCs w:val="26"/>
        </w:rPr>
      </w:pPr>
      <w:r w:rsidRPr="00951BCF">
        <w:rPr>
          <w:b/>
          <w:sz w:val="26"/>
          <w:szCs w:val="26"/>
        </w:rPr>
        <w:t xml:space="preserve">на </w:t>
      </w:r>
      <w:r w:rsidR="00612811" w:rsidRPr="00951BCF">
        <w:rPr>
          <w:b/>
          <w:sz w:val="26"/>
          <w:szCs w:val="26"/>
        </w:rPr>
        <w:t xml:space="preserve">поставку </w:t>
      </w:r>
      <w:r w:rsidR="00B85BB0" w:rsidRPr="00951BCF">
        <w:rPr>
          <w:b/>
          <w:sz w:val="26"/>
          <w:szCs w:val="26"/>
        </w:rPr>
        <w:t>электроизоляционных материалов</w:t>
      </w:r>
      <w:r w:rsidR="009C0389" w:rsidRPr="00951BCF">
        <w:rPr>
          <w:b/>
          <w:sz w:val="26"/>
          <w:szCs w:val="26"/>
        </w:rPr>
        <w:t>.</w:t>
      </w:r>
      <w:r w:rsidR="00232E4A" w:rsidRPr="00951BCF">
        <w:rPr>
          <w:b/>
          <w:sz w:val="26"/>
          <w:szCs w:val="26"/>
        </w:rPr>
        <w:t xml:space="preserve"> </w:t>
      </w:r>
      <w:r w:rsidR="009C0389" w:rsidRPr="00951BCF">
        <w:rPr>
          <w:b/>
          <w:sz w:val="26"/>
          <w:szCs w:val="26"/>
        </w:rPr>
        <w:t xml:space="preserve"> Лот №</w:t>
      </w:r>
      <w:r w:rsidR="00B85BB0" w:rsidRPr="00951BCF">
        <w:rPr>
          <w:b/>
          <w:sz w:val="26"/>
          <w:szCs w:val="26"/>
        </w:rPr>
        <w:t>402</w:t>
      </w:r>
      <w:r w:rsidR="009639CE" w:rsidRPr="00951BCF">
        <w:rPr>
          <w:b/>
          <w:sz w:val="26"/>
          <w:szCs w:val="26"/>
          <w:lang w:val="en-US"/>
        </w:rPr>
        <w:t>A</w:t>
      </w:r>
    </w:p>
    <w:p w:rsidR="00612811" w:rsidRPr="00F505FC" w:rsidRDefault="00612811" w:rsidP="00773399">
      <w:pPr>
        <w:ind w:firstLine="0"/>
        <w:jc w:val="center"/>
        <w:rPr>
          <w:color w:val="FF0000"/>
          <w:sz w:val="24"/>
          <w:szCs w:val="24"/>
        </w:rPr>
      </w:pPr>
    </w:p>
    <w:p w:rsidR="00AB7B5F" w:rsidRPr="00F505FC" w:rsidRDefault="00AB7B5F" w:rsidP="00773399">
      <w:pPr>
        <w:ind w:firstLine="0"/>
        <w:jc w:val="center"/>
        <w:rPr>
          <w:color w:val="FF0000"/>
          <w:sz w:val="24"/>
          <w:szCs w:val="24"/>
        </w:rPr>
      </w:pPr>
    </w:p>
    <w:p w:rsidR="00612811" w:rsidRPr="00951BCF" w:rsidRDefault="00612811" w:rsidP="00AF18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51BCF">
        <w:rPr>
          <w:b/>
          <w:bCs/>
          <w:sz w:val="26"/>
          <w:szCs w:val="26"/>
        </w:rPr>
        <w:t>Общая часть.</w:t>
      </w:r>
    </w:p>
    <w:p w:rsidR="003E11E9" w:rsidRPr="00951BCF" w:rsidRDefault="003E11E9" w:rsidP="003E11E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951BCF" w:rsidRDefault="003E11E9" w:rsidP="00AF18D4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951BCF">
        <w:rPr>
          <w:sz w:val="24"/>
          <w:szCs w:val="24"/>
        </w:rPr>
        <w:t xml:space="preserve">Филиал </w:t>
      </w:r>
      <w:r w:rsidR="00951BCF" w:rsidRPr="00951BCF">
        <w:rPr>
          <w:sz w:val="24"/>
          <w:szCs w:val="24"/>
        </w:rPr>
        <w:t>ПАО</w:t>
      </w:r>
      <w:r w:rsidRPr="00951BCF">
        <w:rPr>
          <w:sz w:val="24"/>
          <w:szCs w:val="24"/>
        </w:rPr>
        <w:t xml:space="preserve"> «</w:t>
      </w:r>
      <w:r w:rsidR="004B31AF">
        <w:rPr>
          <w:sz w:val="24"/>
          <w:szCs w:val="24"/>
        </w:rPr>
        <w:t>Россети Центр</w:t>
      </w:r>
      <w:r w:rsidRPr="00951BCF">
        <w:rPr>
          <w:sz w:val="24"/>
          <w:szCs w:val="24"/>
        </w:rPr>
        <w:t>» - «Белгородэнерго»</w:t>
      </w:r>
      <w:r w:rsidR="00612811" w:rsidRPr="00951BCF">
        <w:rPr>
          <w:sz w:val="24"/>
          <w:szCs w:val="24"/>
        </w:rPr>
        <w:t xml:space="preserve"> производит </w:t>
      </w:r>
      <w:r w:rsidR="005310E2" w:rsidRPr="00951BCF">
        <w:rPr>
          <w:sz w:val="24"/>
          <w:szCs w:val="24"/>
        </w:rPr>
        <w:t xml:space="preserve">закупку </w:t>
      </w:r>
      <w:r w:rsidR="00B85BB0" w:rsidRPr="00951BCF">
        <w:rPr>
          <w:sz w:val="24"/>
          <w:szCs w:val="24"/>
        </w:rPr>
        <w:t>электроизоляционных материалов</w:t>
      </w:r>
      <w:r w:rsidR="00D475AF" w:rsidRPr="00951BCF">
        <w:rPr>
          <w:sz w:val="24"/>
          <w:szCs w:val="24"/>
        </w:rPr>
        <w:t xml:space="preserve"> </w:t>
      </w:r>
      <w:r w:rsidR="00612811" w:rsidRPr="00951BCF">
        <w:rPr>
          <w:sz w:val="24"/>
          <w:szCs w:val="24"/>
        </w:rPr>
        <w:t xml:space="preserve">для </w:t>
      </w:r>
      <w:r w:rsidR="00232E4A" w:rsidRPr="00951BCF">
        <w:rPr>
          <w:sz w:val="24"/>
          <w:szCs w:val="24"/>
        </w:rPr>
        <w:t>ремонтно-эксплуатационного обслуживания</w:t>
      </w:r>
      <w:r w:rsidR="002E3087" w:rsidRPr="00951BCF">
        <w:rPr>
          <w:sz w:val="24"/>
          <w:szCs w:val="24"/>
        </w:rPr>
        <w:t xml:space="preserve"> электросетевого оборудования</w:t>
      </w:r>
      <w:r w:rsidR="005464B6" w:rsidRPr="00951BCF">
        <w:rPr>
          <w:sz w:val="24"/>
          <w:szCs w:val="24"/>
        </w:rPr>
        <w:t>.</w:t>
      </w:r>
      <w:r w:rsidR="00612811" w:rsidRPr="00951BCF">
        <w:rPr>
          <w:sz w:val="24"/>
          <w:szCs w:val="24"/>
        </w:rPr>
        <w:t xml:space="preserve"> </w:t>
      </w:r>
    </w:p>
    <w:p w:rsidR="00534713" w:rsidRPr="00951BCF" w:rsidRDefault="00C46BC0" w:rsidP="00AF18D4">
      <w:pPr>
        <w:numPr>
          <w:ilvl w:val="1"/>
          <w:numId w:val="3"/>
        </w:numPr>
        <w:spacing w:line="276" w:lineRule="auto"/>
        <w:ind w:left="0" w:firstLine="709"/>
        <w:rPr>
          <w:bCs/>
          <w:sz w:val="24"/>
          <w:szCs w:val="24"/>
        </w:rPr>
      </w:pPr>
      <w:r w:rsidRPr="00951BCF">
        <w:rPr>
          <w:sz w:val="24"/>
          <w:szCs w:val="24"/>
        </w:rPr>
        <w:t xml:space="preserve">Закупка производится на основании </w:t>
      </w:r>
      <w:r w:rsidR="00F40802" w:rsidRPr="00B95C94">
        <w:rPr>
          <w:sz w:val="24"/>
          <w:szCs w:val="24"/>
        </w:rPr>
        <w:t>скорректированного</w:t>
      </w:r>
      <w:r w:rsidR="00F40802" w:rsidRPr="00951BCF">
        <w:rPr>
          <w:sz w:val="24"/>
          <w:szCs w:val="24"/>
        </w:rPr>
        <w:t xml:space="preserve"> </w:t>
      </w:r>
      <w:r w:rsidRPr="00951BCF">
        <w:rPr>
          <w:sz w:val="24"/>
          <w:szCs w:val="24"/>
        </w:rPr>
        <w:t>плана закупки</w:t>
      </w:r>
      <w:r w:rsidRPr="00951BCF">
        <w:rPr>
          <w:sz w:val="26"/>
          <w:szCs w:val="26"/>
        </w:rPr>
        <w:t xml:space="preserve"> </w:t>
      </w:r>
      <w:r w:rsidR="00951BCF" w:rsidRPr="00951BCF">
        <w:rPr>
          <w:sz w:val="24"/>
          <w:szCs w:val="24"/>
        </w:rPr>
        <w:t>ПАО</w:t>
      </w:r>
      <w:r w:rsidRPr="00951BCF">
        <w:rPr>
          <w:sz w:val="24"/>
          <w:szCs w:val="24"/>
        </w:rPr>
        <w:t xml:space="preserve"> «</w:t>
      </w:r>
      <w:r w:rsidR="004B31AF">
        <w:rPr>
          <w:sz w:val="24"/>
          <w:szCs w:val="24"/>
        </w:rPr>
        <w:t>Россети Центр</w:t>
      </w:r>
      <w:r w:rsidRPr="00951BCF">
        <w:rPr>
          <w:sz w:val="24"/>
          <w:szCs w:val="24"/>
        </w:rPr>
        <w:t>» на 20</w:t>
      </w:r>
      <w:r w:rsidR="000A6CAF" w:rsidRPr="000A6CAF">
        <w:rPr>
          <w:sz w:val="24"/>
          <w:szCs w:val="24"/>
        </w:rPr>
        <w:t>2</w:t>
      </w:r>
      <w:r w:rsidR="004B31AF" w:rsidRPr="004B31AF">
        <w:rPr>
          <w:sz w:val="24"/>
          <w:szCs w:val="24"/>
        </w:rPr>
        <w:t>2</w:t>
      </w:r>
      <w:r w:rsidRPr="00951BCF">
        <w:rPr>
          <w:sz w:val="24"/>
          <w:szCs w:val="24"/>
        </w:rPr>
        <w:t xml:space="preserve"> год.</w:t>
      </w:r>
    </w:p>
    <w:p w:rsidR="004F4E9E" w:rsidRPr="00951BCF" w:rsidRDefault="004F4E9E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951BCF" w:rsidRDefault="00612811" w:rsidP="00AF18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51BCF">
        <w:rPr>
          <w:b/>
          <w:bCs/>
          <w:sz w:val="26"/>
          <w:szCs w:val="26"/>
        </w:rPr>
        <w:t>Предмет конкурса.</w:t>
      </w:r>
    </w:p>
    <w:p w:rsidR="003E11E9" w:rsidRPr="00951BCF" w:rsidRDefault="003E11E9" w:rsidP="003E11E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951BCF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951BCF">
        <w:rPr>
          <w:sz w:val="24"/>
          <w:szCs w:val="24"/>
        </w:rPr>
        <w:t xml:space="preserve">Поставщик обеспечивает поставку </w:t>
      </w:r>
      <w:r w:rsidR="00B85BB0" w:rsidRPr="00951BCF">
        <w:rPr>
          <w:sz w:val="24"/>
          <w:szCs w:val="24"/>
        </w:rPr>
        <w:t>электроизоляционных материалов</w:t>
      </w:r>
      <w:r w:rsidR="00B72473" w:rsidRPr="00951BCF">
        <w:rPr>
          <w:sz w:val="24"/>
          <w:szCs w:val="24"/>
        </w:rPr>
        <w:t xml:space="preserve"> </w:t>
      </w:r>
      <w:r w:rsidRPr="00951BCF">
        <w:rPr>
          <w:sz w:val="24"/>
          <w:szCs w:val="24"/>
        </w:rPr>
        <w:t xml:space="preserve">на склады получателей – </w:t>
      </w:r>
      <w:r w:rsidR="003E11E9" w:rsidRPr="00951BCF">
        <w:rPr>
          <w:sz w:val="24"/>
          <w:szCs w:val="24"/>
        </w:rPr>
        <w:t xml:space="preserve">филиала </w:t>
      </w:r>
      <w:r w:rsidR="00951BCF" w:rsidRPr="00951BCF">
        <w:rPr>
          <w:sz w:val="24"/>
          <w:szCs w:val="24"/>
        </w:rPr>
        <w:t>ПАО</w:t>
      </w:r>
      <w:r w:rsidR="003E11E9" w:rsidRPr="00951BCF">
        <w:rPr>
          <w:sz w:val="24"/>
          <w:szCs w:val="24"/>
        </w:rPr>
        <w:t xml:space="preserve"> «</w:t>
      </w:r>
      <w:r w:rsidR="004B31AF">
        <w:rPr>
          <w:sz w:val="24"/>
          <w:szCs w:val="24"/>
        </w:rPr>
        <w:t>Россети Центр</w:t>
      </w:r>
      <w:r w:rsidR="003E11E9" w:rsidRPr="00951BCF">
        <w:rPr>
          <w:sz w:val="24"/>
          <w:szCs w:val="24"/>
        </w:rPr>
        <w:t>» - «Белгородэнерго»</w:t>
      </w:r>
      <w:r w:rsidR="004B31AF">
        <w:rPr>
          <w:sz w:val="24"/>
          <w:szCs w:val="24"/>
        </w:rPr>
        <w:t xml:space="preserve"> </w:t>
      </w:r>
      <w:r w:rsidRPr="00951BCF">
        <w:rPr>
          <w:sz w:val="24"/>
          <w:szCs w:val="24"/>
        </w:rPr>
        <w:t>в объемах и сроки</w:t>
      </w:r>
      <w:r w:rsidR="004C0518">
        <w:rPr>
          <w:sz w:val="24"/>
          <w:szCs w:val="24"/>
        </w:rPr>
        <w:t>,</w:t>
      </w:r>
      <w:r w:rsidRPr="00951BCF">
        <w:rPr>
          <w:sz w:val="24"/>
          <w:szCs w:val="24"/>
        </w:rPr>
        <w:t xml:space="preserve"> установленные данным ТЗ:</w:t>
      </w:r>
    </w:p>
    <w:p w:rsidR="003B3F9A" w:rsidRPr="00951BCF" w:rsidRDefault="003B3F9A" w:rsidP="00612811">
      <w:pPr>
        <w:spacing w:line="276" w:lineRule="auto"/>
        <w:ind w:firstLine="709"/>
        <w:rPr>
          <w:sz w:val="24"/>
          <w:szCs w:val="24"/>
        </w:rPr>
      </w:pPr>
    </w:p>
    <w:tbl>
      <w:tblPr>
        <w:tblW w:w="10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479"/>
        <w:gridCol w:w="1843"/>
      </w:tblGrid>
      <w:tr w:rsidR="00590316" w:rsidRPr="00490DB7" w:rsidTr="00590316">
        <w:trPr>
          <w:trHeight w:val="299"/>
        </w:trPr>
        <w:tc>
          <w:tcPr>
            <w:tcW w:w="1101" w:type="dxa"/>
          </w:tcPr>
          <w:p w:rsidR="00590316" w:rsidRPr="00627F4B" w:rsidRDefault="00590316" w:rsidP="004062A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479" w:type="dxa"/>
            <w:vAlign w:val="center"/>
          </w:tcPr>
          <w:p w:rsidR="00590316" w:rsidRPr="00627F4B" w:rsidRDefault="00590316" w:rsidP="004062A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27F4B">
              <w:rPr>
                <w:sz w:val="24"/>
                <w:szCs w:val="24"/>
              </w:rPr>
              <w:t>Тип изделия</w:t>
            </w:r>
          </w:p>
        </w:tc>
        <w:tc>
          <w:tcPr>
            <w:tcW w:w="1843" w:type="dxa"/>
          </w:tcPr>
          <w:p w:rsidR="00590316" w:rsidRPr="00627F4B" w:rsidRDefault="00590316" w:rsidP="00FF2FA5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</w:t>
            </w:r>
            <w:r w:rsidRPr="00627F4B">
              <w:rPr>
                <w:sz w:val="24"/>
                <w:szCs w:val="24"/>
              </w:rPr>
              <w:t>во</w:t>
            </w:r>
          </w:p>
        </w:tc>
      </w:tr>
      <w:tr w:rsidR="00ED2706" w:rsidRPr="00490DB7" w:rsidTr="00590316">
        <w:tc>
          <w:tcPr>
            <w:tcW w:w="1101" w:type="dxa"/>
          </w:tcPr>
          <w:p w:rsidR="00ED2706" w:rsidRPr="00590316" w:rsidRDefault="00ED2706" w:rsidP="00AF18D4">
            <w:pPr>
              <w:pStyle w:val="ae"/>
              <w:numPr>
                <w:ilvl w:val="0"/>
                <w:numId w:val="6"/>
              </w:num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79" w:type="dxa"/>
          </w:tcPr>
          <w:p w:rsidR="00ED2706" w:rsidRPr="00952EB8" w:rsidRDefault="00ED2706" w:rsidP="009334C0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952EB8">
              <w:rPr>
                <w:sz w:val="24"/>
                <w:szCs w:val="24"/>
              </w:rPr>
              <w:t>Изолента ПВХ Neomatec, шт.</w:t>
            </w:r>
          </w:p>
        </w:tc>
        <w:tc>
          <w:tcPr>
            <w:tcW w:w="1843" w:type="dxa"/>
            <w:vAlign w:val="center"/>
          </w:tcPr>
          <w:p w:rsidR="00ED2706" w:rsidRPr="00952EB8" w:rsidRDefault="005320F8" w:rsidP="00952EB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52EB8">
              <w:rPr>
                <w:sz w:val="24"/>
                <w:szCs w:val="24"/>
              </w:rPr>
              <w:t>1</w:t>
            </w:r>
            <w:r w:rsidR="00952EB8" w:rsidRPr="00952EB8">
              <w:rPr>
                <w:sz w:val="24"/>
                <w:szCs w:val="24"/>
              </w:rPr>
              <w:t>04</w:t>
            </w:r>
          </w:p>
        </w:tc>
      </w:tr>
      <w:tr w:rsidR="00176C08" w:rsidRPr="00490DB7" w:rsidTr="00590316">
        <w:tc>
          <w:tcPr>
            <w:tcW w:w="1101" w:type="dxa"/>
          </w:tcPr>
          <w:p w:rsidR="00176C08" w:rsidRPr="00590316" w:rsidRDefault="00176C08" w:rsidP="00AF18D4">
            <w:pPr>
              <w:pStyle w:val="ae"/>
              <w:numPr>
                <w:ilvl w:val="0"/>
                <w:numId w:val="6"/>
              </w:num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79" w:type="dxa"/>
          </w:tcPr>
          <w:p w:rsidR="00176C08" w:rsidRPr="00AB2F75" w:rsidRDefault="009334C0" w:rsidP="009334C0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Изолента ПВХ Safeline</w:t>
            </w:r>
            <w:r w:rsidR="00176C08" w:rsidRPr="00AB2F75">
              <w:rPr>
                <w:sz w:val="24"/>
                <w:szCs w:val="24"/>
              </w:rPr>
              <w:t>, шт.</w:t>
            </w:r>
          </w:p>
        </w:tc>
        <w:tc>
          <w:tcPr>
            <w:tcW w:w="1843" w:type="dxa"/>
            <w:vAlign w:val="center"/>
          </w:tcPr>
          <w:p w:rsidR="00176C08" w:rsidRPr="00AB2F75" w:rsidRDefault="00AB2F75" w:rsidP="00176C08">
            <w:pPr>
              <w:ind w:firstLine="0"/>
              <w:jc w:val="center"/>
              <w:rPr>
                <w:sz w:val="24"/>
                <w:szCs w:val="24"/>
              </w:rPr>
            </w:pPr>
            <w:r w:rsidRPr="00AB2F75">
              <w:rPr>
                <w:sz w:val="24"/>
                <w:szCs w:val="24"/>
              </w:rPr>
              <w:t>6</w:t>
            </w:r>
          </w:p>
        </w:tc>
      </w:tr>
      <w:tr w:rsidR="00B64F5E" w:rsidRPr="00490DB7" w:rsidTr="00590316">
        <w:tc>
          <w:tcPr>
            <w:tcW w:w="1101" w:type="dxa"/>
          </w:tcPr>
          <w:p w:rsidR="00B64F5E" w:rsidRPr="00590316" w:rsidRDefault="00B64F5E" w:rsidP="00AF18D4">
            <w:pPr>
              <w:pStyle w:val="ae"/>
              <w:numPr>
                <w:ilvl w:val="0"/>
                <w:numId w:val="6"/>
              </w:num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79" w:type="dxa"/>
          </w:tcPr>
          <w:p w:rsidR="00B64F5E" w:rsidRPr="00AB2F75" w:rsidRDefault="00B64F5E" w:rsidP="009334C0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B64F5E">
              <w:rPr>
                <w:sz w:val="24"/>
                <w:szCs w:val="24"/>
              </w:rPr>
              <w:t>Изолента Temflex 1300, шт.</w:t>
            </w:r>
          </w:p>
        </w:tc>
        <w:tc>
          <w:tcPr>
            <w:tcW w:w="1843" w:type="dxa"/>
            <w:vAlign w:val="center"/>
          </w:tcPr>
          <w:p w:rsidR="00B64F5E" w:rsidRPr="00AB2F75" w:rsidRDefault="00B64F5E" w:rsidP="00176C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90316" w:rsidRPr="00490DB7" w:rsidTr="00590316">
        <w:tc>
          <w:tcPr>
            <w:tcW w:w="1101" w:type="dxa"/>
          </w:tcPr>
          <w:p w:rsidR="00590316" w:rsidRPr="006B3A56" w:rsidRDefault="00590316" w:rsidP="00AF18D4">
            <w:pPr>
              <w:pStyle w:val="ae"/>
              <w:numPr>
                <w:ilvl w:val="0"/>
                <w:numId w:val="6"/>
              </w:num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79" w:type="dxa"/>
          </w:tcPr>
          <w:p w:rsidR="00590316" w:rsidRPr="008B7618" w:rsidRDefault="00AB7B5F" w:rsidP="009718E5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B7618">
              <w:rPr>
                <w:sz w:val="24"/>
                <w:szCs w:val="24"/>
              </w:rPr>
              <w:t>Трубка ПВХ d4</w:t>
            </w:r>
            <w:r w:rsidR="00590316" w:rsidRPr="008B7618">
              <w:rPr>
                <w:sz w:val="24"/>
                <w:szCs w:val="24"/>
              </w:rPr>
              <w:t xml:space="preserve">, </w:t>
            </w:r>
            <w:r w:rsidR="009718E5" w:rsidRPr="008B7618">
              <w:rPr>
                <w:sz w:val="24"/>
                <w:szCs w:val="24"/>
              </w:rPr>
              <w:t>м</w:t>
            </w:r>
          </w:p>
        </w:tc>
        <w:tc>
          <w:tcPr>
            <w:tcW w:w="1843" w:type="dxa"/>
            <w:vAlign w:val="center"/>
          </w:tcPr>
          <w:p w:rsidR="00590316" w:rsidRPr="008B7618" w:rsidRDefault="007B2AA6" w:rsidP="00FF2FA5">
            <w:pPr>
              <w:ind w:firstLine="0"/>
              <w:jc w:val="center"/>
              <w:rPr>
                <w:sz w:val="24"/>
                <w:szCs w:val="24"/>
              </w:rPr>
            </w:pPr>
            <w:r w:rsidRPr="008B7618">
              <w:rPr>
                <w:sz w:val="24"/>
                <w:szCs w:val="24"/>
              </w:rPr>
              <w:t>6</w:t>
            </w:r>
            <w:r w:rsidR="008B7618" w:rsidRPr="008B7618">
              <w:rPr>
                <w:sz w:val="24"/>
                <w:szCs w:val="24"/>
              </w:rPr>
              <w:t>0</w:t>
            </w:r>
          </w:p>
        </w:tc>
      </w:tr>
      <w:tr w:rsidR="005F5C94" w:rsidRPr="00490DB7" w:rsidTr="00590316">
        <w:tc>
          <w:tcPr>
            <w:tcW w:w="1101" w:type="dxa"/>
          </w:tcPr>
          <w:p w:rsidR="005F5C94" w:rsidRPr="006B3A56" w:rsidRDefault="005F5C94" w:rsidP="005F5C94">
            <w:pPr>
              <w:pStyle w:val="ae"/>
              <w:numPr>
                <w:ilvl w:val="0"/>
                <w:numId w:val="6"/>
              </w:num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79" w:type="dxa"/>
          </w:tcPr>
          <w:p w:rsidR="005F5C94" w:rsidRPr="00EF3580" w:rsidRDefault="00EF3580" w:rsidP="00DF745E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EF3580">
              <w:rPr>
                <w:sz w:val="24"/>
                <w:szCs w:val="24"/>
              </w:rPr>
              <w:t>Набор трубок термоусадочных Колор 16</w:t>
            </w:r>
            <w:r w:rsidR="005F5C94" w:rsidRPr="00EF3580">
              <w:rPr>
                <w:sz w:val="24"/>
                <w:szCs w:val="24"/>
              </w:rPr>
              <w:t xml:space="preserve">, </w:t>
            </w:r>
            <w:r w:rsidRPr="00AB2F75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5F5C94" w:rsidRPr="00AF762C" w:rsidRDefault="00DF745E" w:rsidP="005F5C94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EF3580">
              <w:rPr>
                <w:sz w:val="24"/>
                <w:szCs w:val="24"/>
              </w:rPr>
              <w:t>5</w:t>
            </w:r>
          </w:p>
        </w:tc>
      </w:tr>
    </w:tbl>
    <w:p w:rsidR="00D475AF" w:rsidRPr="00490DB7" w:rsidRDefault="00D475AF" w:rsidP="003B3F9A">
      <w:pPr>
        <w:ind w:firstLine="709"/>
        <w:rPr>
          <w:color w:val="FF0000"/>
          <w:sz w:val="24"/>
          <w:szCs w:val="24"/>
        </w:rPr>
      </w:pPr>
    </w:p>
    <w:p w:rsidR="003B3F9A" w:rsidRPr="00951BCF" w:rsidRDefault="003B3F9A" w:rsidP="003B3F9A">
      <w:pPr>
        <w:ind w:firstLine="709"/>
        <w:rPr>
          <w:sz w:val="24"/>
          <w:szCs w:val="24"/>
        </w:rPr>
      </w:pPr>
      <w:r w:rsidRPr="00951BCF">
        <w:rPr>
          <w:sz w:val="24"/>
          <w:szCs w:val="24"/>
        </w:rPr>
        <w:t xml:space="preserve">Поставка </w:t>
      </w:r>
      <w:r w:rsidR="00A87D30" w:rsidRPr="00951BCF">
        <w:rPr>
          <w:sz w:val="24"/>
          <w:szCs w:val="24"/>
        </w:rPr>
        <w:t>электроизоляционных материалов</w:t>
      </w:r>
      <w:r w:rsidR="00D11496" w:rsidRPr="00951BCF">
        <w:rPr>
          <w:sz w:val="24"/>
          <w:szCs w:val="24"/>
        </w:rPr>
        <w:t xml:space="preserve"> </w:t>
      </w:r>
      <w:r w:rsidRPr="00951BCF">
        <w:rPr>
          <w:sz w:val="24"/>
          <w:szCs w:val="24"/>
        </w:rPr>
        <w:t xml:space="preserve">производится </w:t>
      </w:r>
      <w:r w:rsidR="00D864E2" w:rsidRPr="00951BCF">
        <w:rPr>
          <w:sz w:val="24"/>
          <w:szCs w:val="24"/>
        </w:rPr>
        <w:t>в точки поставки</w:t>
      </w:r>
      <w:r w:rsidRPr="00951BCF">
        <w:rPr>
          <w:sz w:val="24"/>
          <w:szCs w:val="24"/>
        </w:rPr>
        <w:t xml:space="preserve">, указанные </w:t>
      </w:r>
      <w:r w:rsidR="00E826C2" w:rsidRPr="00951BCF">
        <w:rPr>
          <w:sz w:val="24"/>
          <w:szCs w:val="24"/>
        </w:rPr>
        <w:t>покупателем - филиало</w:t>
      </w:r>
      <w:r w:rsidRPr="00951BCF">
        <w:rPr>
          <w:sz w:val="24"/>
          <w:szCs w:val="24"/>
        </w:rPr>
        <w:t xml:space="preserve">м </w:t>
      </w:r>
      <w:r w:rsidR="00951BCF" w:rsidRPr="00951BCF">
        <w:rPr>
          <w:sz w:val="24"/>
          <w:szCs w:val="24"/>
        </w:rPr>
        <w:t>ПАО</w:t>
      </w:r>
      <w:r w:rsidRPr="00951BCF">
        <w:rPr>
          <w:sz w:val="24"/>
          <w:szCs w:val="24"/>
        </w:rPr>
        <w:t xml:space="preserve"> «</w:t>
      </w:r>
      <w:r w:rsidR="004B31AF">
        <w:rPr>
          <w:sz w:val="24"/>
          <w:szCs w:val="24"/>
        </w:rPr>
        <w:t>Россети Центр</w:t>
      </w:r>
      <w:r w:rsidRPr="00951BCF">
        <w:rPr>
          <w:sz w:val="24"/>
          <w:szCs w:val="24"/>
        </w:rPr>
        <w:t>»</w:t>
      </w:r>
      <w:r w:rsidR="008B480E" w:rsidRPr="00951BCF">
        <w:rPr>
          <w:sz w:val="24"/>
          <w:szCs w:val="24"/>
        </w:rPr>
        <w:t xml:space="preserve"> - «Белгородэнерго»</w:t>
      </w:r>
      <w:r w:rsidRPr="00951BCF">
        <w:rPr>
          <w:sz w:val="24"/>
          <w:szCs w:val="24"/>
        </w:rPr>
        <w:t>:</w:t>
      </w:r>
    </w:p>
    <w:p w:rsidR="003B3F9A" w:rsidRPr="00951BCF" w:rsidRDefault="003B3F9A" w:rsidP="00612811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2126"/>
      </w:tblGrid>
      <w:tr w:rsidR="00951BCF" w:rsidRPr="00951BCF" w:rsidTr="002A7D9E">
        <w:trPr>
          <w:trHeight w:val="341"/>
        </w:trPr>
        <w:tc>
          <w:tcPr>
            <w:tcW w:w="8222" w:type="dxa"/>
            <w:shd w:val="clear" w:color="auto" w:fill="auto"/>
            <w:vAlign w:val="center"/>
          </w:tcPr>
          <w:p w:rsidR="00036C45" w:rsidRPr="00951BCF" w:rsidRDefault="00036C45" w:rsidP="002A7D9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51BCF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36C45" w:rsidRPr="00951BCF" w:rsidRDefault="00036C45" w:rsidP="002A7D9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51BCF">
              <w:rPr>
                <w:sz w:val="24"/>
                <w:szCs w:val="24"/>
              </w:rPr>
              <w:t>Срок поставки *</w:t>
            </w:r>
          </w:p>
        </w:tc>
      </w:tr>
      <w:tr w:rsidR="00951BCF" w:rsidRPr="00951BCF" w:rsidTr="002A7D9E">
        <w:trPr>
          <w:trHeight w:val="26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C45" w:rsidRPr="00951BCF" w:rsidRDefault="00036C45" w:rsidP="009745E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51BCF">
              <w:rPr>
                <w:sz w:val="24"/>
                <w:szCs w:val="24"/>
              </w:rPr>
              <w:t>РФ, 308023, г. Белгород, переулок 5-й Заводской, дом 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C45" w:rsidRPr="005E67DF" w:rsidRDefault="00825EDB" w:rsidP="00AF762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9E55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момента подписания договора</w:t>
            </w:r>
            <w:r w:rsidRPr="009E55DA">
              <w:rPr>
                <w:sz w:val="24"/>
                <w:szCs w:val="24"/>
              </w:rPr>
              <w:t xml:space="preserve"> до 3</w:t>
            </w:r>
            <w:r w:rsidR="00176C08">
              <w:rPr>
                <w:sz w:val="24"/>
                <w:szCs w:val="24"/>
              </w:rPr>
              <w:t>0</w:t>
            </w:r>
            <w:r w:rsidRPr="009E55DA">
              <w:rPr>
                <w:sz w:val="24"/>
                <w:szCs w:val="24"/>
              </w:rPr>
              <w:t>.</w:t>
            </w:r>
            <w:r w:rsidR="00176C08">
              <w:rPr>
                <w:sz w:val="24"/>
                <w:szCs w:val="24"/>
              </w:rPr>
              <w:t>11</w:t>
            </w:r>
            <w:r w:rsidRPr="009E55DA">
              <w:rPr>
                <w:sz w:val="24"/>
                <w:szCs w:val="24"/>
              </w:rPr>
              <w:t>.202</w:t>
            </w:r>
            <w:r w:rsidR="00AF762C">
              <w:rPr>
                <w:sz w:val="24"/>
                <w:szCs w:val="24"/>
              </w:rPr>
              <w:t>3</w:t>
            </w:r>
            <w:r w:rsidRPr="009E55DA">
              <w:rPr>
                <w:sz w:val="24"/>
                <w:szCs w:val="24"/>
              </w:rPr>
              <w:t xml:space="preserve"> по отдельным заявкам Заказчика</w:t>
            </w:r>
          </w:p>
        </w:tc>
      </w:tr>
    </w:tbl>
    <w:p w:rsidR="00612811" w:rsidRPr="00951BCF" w:rsidRDefault="00612811" w:rsidP="005464B6">
      <w:pPr>
        <w:pStyle w:val="ae"/>
        <w:spacing w:line="276" w:lineRule="auto"/>
        <w:ind w:hanging="11"/>
        <w:rPr>
          <w:sz w:val="24"/>
          <w:szCs w:val="24"/>
        </w:rPr>
      </w:pPr>
      <w:r w:rsidRPr="00951BCF">
        <w:rPr>
          <w:sz w:val="24"/>
          <w:szCs w:val="24"/>
        </w:rPr>
        <w:t>*</w:t>
      </w:r>
      <w:r w:rsidR="005E67DF" w:rsidRPr="005E67DF">
        <w:rPr>
          <w:sz w:val="24"/>
          <w:szCs w:val="24"/>
        </w:rPr>
        <w:t xml:space="preserve"> </w:t>
      </w:r>
      <w:r w:rsidR="005E67DF">
        <w:rPr>
          <w:sz w:val="24"/>
          <w:szCs w:val="24"/>
          <w:lang w:val="en-US"/>
        </w:rPr>
        <w:t>c</w:t>
      </w:r>
      <w:r w:rsidR="005E67DF" w:rsidRPr="009E55DA">
        <w:rPr>
          <w:sz w:val="24"/>
          <w:szCs w:val="24"/>
        </w:rPr>
        <w:t xml:space="preserve">рок выполнения одной заявки в течение </w:t>
      </w:r>
      <w:r w:rsidR="00176C08">
        <w:rPr>
          <w:sz w:val="24"/>
          <w:szCs w:val="24"/>
        </w:rPr>
        <w:t>1</w:t>
      </w:r>
      <w:r w:rsidR="00E6393A" w:rsidRPr="00E6393A">
        <w:rPr>
          <w:sz w:val="24"/>
          <w:szCs w:val="24"/>
        </w:rPr>
        <w:t>0</w:t>
      </w:r>
      <w:r w:rsidR="005E67DF" w:rsidRPr="009E55DA">
        <w:rPr>
          <w:sz w:val="24"/>
          <w:szCs w:val="24"/>
        </w:rPr>
        <w:t xml:space="preserve"> календарных дней.</w:t>
      </w:r>
      <w:r w:rsidRPr="00951BCF">
        <w:rPr>
          <w:sz w:val="24"/>
          <w:szCs w:val="24"/>
        </w:rPr>
        <w:t xml:space="preserve"> </w:t>
      </w:r>
    </w:p>
    <w:p w:rsidR="003239C9" w:rsidRDefault="003239C9" w:rsidP="00590316">
      <w:pPr>
        <w:spacing w:line="276" w:lineRule="auto"/>
        <w:ind w:firstLine="0"/>
        <w:rPr>
          <w:color w:val="FF0000"/>
          <w:sz w:val="24"/>
          <w:szCs w:val="24"/>
        </w:rPr>
      </w:pPr>
    </w:p>
    <w:p w:rsidR="001F2686" w:rsidRPr="00D546B8" w:rsidRDefault="001F2686" w:rsidP="00590316">
      <w:pPr>
        <w:spacing w:line="276" w:lineRule="auto"/>
        <w:ind w:firstLine="0"/>
        <w:rPr>
          <w:color w:val="FF0000"/>
          <w:sz w:val="24"/>
          <w:szCs w:val="24"/>
        </w:rPr>
      </w:pPr>
    </w:p>
    <w:p w:rsidR="00612811" w:rsidRPr="006B3A56" w:rsidRDefault="00612811" w:rsidP="00AF18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B3A56">
        <w:rPr>
          <w:b/>
          <w:bCs/>
          <w:sz w:val="26"/>
          <w:szCs w:val="26"/>
        </w:rPr>
        <w:t xml:space="preserve">Технические требования к </w:t>
      </w:r>
      <w:r w:rsidR="000D4FD2" w:rsidRPr="006B3A56">
        <w:rPr>
          <w:b/>
          <w:bCs/>
          <w:sz w:val="26"/>
          <w:szCs w:val="26"/>
        </w:rPr>
        <w:t>продукции</w:t>
      </w:r>
      <w:r w:rsidRPr="006B3A56">
        <w:rPr>
          <w:b/>
          <w:bCs/>
          <w:sz w:val="26"/>
          <w:szCs w:val="26"/>
        </w:rPr>
        <w:t>.</w:t>
      </w:r>
    </w:p>
    <w:p w:rsidR="00590316" w:rsidRPr="002A7D9E" w:rsidRDefault="00590316" w:rsidP="002A7D9E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  <w:lang w:val="en-US"/>
        </w:rPr>
      </w:pPr>
    </w:p>
    <w:p w:rsidR="004F4E9E" w:rsidRPr="006B3A56" w:rsidRDefault="004F4E9E" w:rsidP="00AF18D4">
      <w:pPr>
        <w:pStyle w:val="ae"/>
        <w:numPr>
          <w:ilvl w:val="1"/>
          <w:numId w:val="4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B3A56">
        <w:rPr>
          <w:sz w:val="24"/>
          <w:szCs w:val="24"/>
        </w:rPr>
        <w:t xml:space="preserve">Технические данные </w:t>
      </w:r>
      <w:r w:rsidR="00BE5801" w:rsidRPr="006B3A56">
        <w:rPr>
          <w:sz w:val="24"/>
          <w:szCs w:val="24"/>
        </w:rPr>
        <w:t>электроизоляционных материалов</w:t>
      </w:r>
      <w:r w:rsidR="00D11496" w:rsidRPr="006B3A56">
        <w:rPr>
          <w:sz w:val="24"/>
          <w:szCs w:val="24"/>
        </w:rPr>
        <w:t xml:space="preserve"> </w:t>
      </w:r>
      <w:r w:rsidRPr="006B3A56">
        <w:rPr>
          <w:sz w:val="24"/>
          <w:szCs w:val="24"/>
        </w:rPr>
        <w:t>должны соответствовать параметрам и быть не ниже з</w:t>
      </w:r>
      <w:r w:rsidR="007B6CB8" w:rsidRPr="006B3A56">
        <w:rPr>
          <w:sz w:val="24"/>
          <w:szCs w:val="24"/>
        </w:rPr>
        <w:t>начений, приведенных в таблиц</w:t>
      </w:r>
      <w:r w:rsidR="003F2D3B" w:rsidRPr="006B3A56">
        <w:rPr>
          <w:sz w:val="24"/>
          <w:szCs w:val="24"/>
        </w:rPr>
        <w:t>е № 1</w:t>
      </w:r>
      <w:r w:rsidRPr="006B3A56">
        <w:rPr>
          <w:sz w:val="24"/>
          <w:szCs w:val="24"/>
        </w:rPr>
        <w:t>:</w:t>
      </w:r>
    </w:p>
    <w:p w:rsidR="004F4E9E" w:rsidRPr="006B3A56" w:rsidRDefault="007B6CB8" w:rsidP="007B6CB8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6B3A56">
        <w:rPr>
          <w:sz w:val="24"/>
          <w:szCs w:val="24"/>
        </w:rPr>
        <w:t>Таблица № 1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82"/>
        <w:gridCol w:w="2835"/>
        <w:gridCol w:w="7088"/>
      </w:tblGrid>
      <w:tr w:rsidR="006B3A56" w:rsidRPr="006B3A56" w:rsidTr="00555D35">
        <w:trPr>
          <w:trHeight w:val="44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6B3A5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6B3A56">
              <w:rPr>
                <w:sz w:val="24"/>
                <w:szCs w:val="24"/>
              </w:rPr>
              <w:t>№</w:t>
            </w:r>
          </w:p>
          <w:p w:rsidR="001A7AC6" w:rsidRPr="006B3A5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6B3A56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6B3A56" w:rsidRDefault="001A7AC6" w:rsidP="00CF08BA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6B3A56">
              <w:rPr>
                <w:sz w:val="24"/>
                <w:szCs w:val="24"/>
              </w:rPr>
              <w:t xml:space="preserve">Наименование </w:t>
            </w:r>
            <w:r w:rsidR="00CF08BA" w:rsidRPr="006B3A56">
              <w:rPr>
                <w:sz w:val="24"/>
                <w:szCs w:val="24"/>
              </w:rPr>
              <w:t>изделия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6B3A56" w:rsidRDefault="001A7AC6" w:rsidP="00CF08BA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6B3A56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1F2686" w:rsidRPr="00490DB7" w:rsidTr="002476EB">
        <w:trPr>
          <w:trHeight w:val="110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686" w:rsidRPr="00970D37" w:rsidRDefault="00825EDB" w:rsidP="001F2686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686" w:rsidRDefault="001F2686" w:rsidP="002E0FA4">
            <w:pPr>
              <w:tabs>
                <w:tab w:val="left" w:pos="1325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952EB8">
              <w:rPr>
                <w:sz w:val="24"/>
                <w:szCs w:val="24"/>
              </w:rPr>
              <w:t>Изолента ПВХ Neomatec</w:t>
            </w:r>
          </w:p>
          <w:p w:rsidR="00A1375C" w:rsidRPr="00176945" w:rsidRDefault="00A1375C" w:rsidP="002E0FA4">
            <w:pPr>
              <w:tabs>
                <w:tab w:val="left" w:pos="1325"/>
              </w:tabs>
              <w:ind w:right="3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(или аналог)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686" w:rsidRPr="00952EB8" w:rsidRDefault="001F2686" w:rsidP="002E0F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952EB8">
              <w:rPr>
                <w:sz w:val="24"/>
                <w:szCs w:val="24"/>
              </w:rPr>
              <w:t>Назначение – применяется для электроизоляции, фиксации, жгутирования, идентификации, маркировки.</w:t>
            </w:r>
          </w:p>
        </w:tc>
      </w:tr>
      <w:tr w:rsidR="001F2686" w:rsidRPr="00490DB7" w:rsidTr="002476EB">
        <w:trPr>
          <w:trHeight w:val="1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686" w:rsidRPr="00970D37" w:rsidRDefault="001F2686" w:rsidP="001A7AC6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686" w:rsidRPr="00952EB8" w:rsidRDefault="001F2686" w:rsidP="002E0FA4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686" w:rsidRPr="00952EB8" w:rsidRDefault="001F2686" w:rsidP="002E0F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952EB8">
              <w:rPr>
                <w:sz w:val="24"/>
                <w:szCs w:val="24"/>
              </w:rPr>
              <w:t>Цвет – черный</w:t>
            </w:r>
            <w:r w:rsidR="00F6791D" w:rsidRPr="00952EB8">
              <w:rPr>
                <w:sz w:val="24"/>
                <w:szCs w:val="24"/>
              </w:rPr>
              <w:t>, либо синий</w:t>
            </w:r>
          </w:p>
        </w:tc>
      </w:tr>
      <w:tr w:rsidR="001F2686" w:rsidRPr="00490DB7" w:rsidTr="002476EB">
        <w:trPr>
          <w:trHeight w:val="1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686" w:rsidRPr="00970D37" w:rsidRDefault="001F2686" w:rsidP="001A7AC6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686" w:rsidRPr="00952EB8" w:rsidRDefault="001F2686" w:rsidP="002E0FA4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686" w:rsidRPr="00952EB8" w:rsidRDefault="001F2686" w:rsidP="002E0F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952EB8">
              <w:rPr>
                <w:sz w:val="24"/>
                <w:szCs w:val="24"/>
              </w:rPr>
              <w:t>Размер – 19мм х 25м х 0,13мм</w:t>
            </w:r>
          </w:p>
        </w:tc>
      </w:tr>
      <w:tr w:rsidR="001F2686" w:rsidRPr="00490DB7" w:rsidTr="005035CA">
        <w:trPr>
          <w:trHeight w:val="11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686" w:rsidRPr="00970D37" w:rsidRDefault="001F2686" w:rsidP="001A7AC6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686" w:rsidRPr="00952EB8" w:rsidRDefault="001F2686" w:rsidP="002E0FA4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686" w:rsidRPr="00952EB8" w:rsidRDefault="001F2686" w:rsidP="002E0F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952EB8">
              <w:rPr>
                <w:sz w:val="24"/>
                <w:szCs w:val="24"/>
              </w:rPr>
              <w:t>Температурный диапазон эксплуатации - от –20 до +40 °С</w:t>
            </w:r>
          </w:p>
        </w:tc>
      </w:tr>
      <w:tr w:rsidR="0020786F" w:rsidRPr="00490DB7" w:rsidTr="00914CCF">
        <w:trPr>
          <w:trHeight w:val="110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6F" w:rsidRPr="001F2686" w:rsidRDefault="0020786F" w:rsidP="0020786F">
            <w:pPr>
              <w:tabs>
                <w:tab w:val="left" w:pos="1325"/>
              </w:tabs>
              <w:ind w:right="-156" w:hanging="93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6F" w:rsidRDefault="0020786F" w:rsidP="0020786F">
            <w:pPr>
              <w:tabs>
                <w:tab w:val="left" w:pos="1325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AB2F75">
              <w:rPr>
                <w:sz w:val="24"/>
                <w:szCs w:val="24"/>
              </w:rPr>
              <w:t>Изолента ПВХ Safeline</w:t>
            </w:r>
          </w:p>
          <w:p w:rsidR="00A1375C" w:rsidRPr="00AB2F75" w:rsidRDefault="00A1375C" w:rsidP="0020786F">
            <w:pPr>
              <w:tabs>
                <w:tab w:val="left" w:pos="1325"/>
              </w:tabs>
              <w:ind w:right="33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(или аналог)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86F" w:rsidRPr="00AB2F75" w:rsidRDefault="0020786F" w:rsidP="002078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B2F75">
              <w:rPr>
                <w:sz w:val="24"/>
                <w:szCs w:val="24"/>
              </w:rPr>
              <w:t>Назначение – применяется для электроизоляции, фиксации, жгутирования, идентификации, маркировки.</w:t>
            </w:r>
          </w:p>
        </w:tc>
      </w:tr>
      <w:tr w:rsidR="0020786F" w:rsidRPr="00490DB7" w:rsidTr="00914CCF">
        <w:trPr>
          <w:trHeight w:val="1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6F" w:rsidRPr="00970D37" w:rsidRDefault="0020786F" w:rsidP="0020786F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6F" w:rsidRPr="00AB2F75" w:rsidRDefault="0020786F" w:rsidP="002078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86F" w:rsidRPr="00AB2F75" w:rsidRDefault="0020786F" w:rsidP="00AB2F7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B2F75">
              <w:rPr>
                <w:sz w:val="24"/>
                <w:szCs w:val="24"/>
              </w:rPr>
              <w:t xml:space="preserve">Цвет – </w:t>
            </w:r>
            <w:r w:rsidR="00AB2F75" w:rsidRPr="00AB2F75">
              <w:rPr>
                <w:sz w:val="24"/>
                <w:szCs w:val="24"/>
              </w:rPr>
              <w:t>желто-зеленый</w:t>
            </w:r>
          </w:p>
        </w:tc>
      </w:tr>
      <w:tr w:rsidR="0020786F" w:rsidRPr="00490DB7" w:rsidTr="00914CCF">
        <w:trPr>
          <w:trHeight w:val="1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6F" w:rsidRPr="00970D37" w:rsidRDefault="0020786F" w:rsidP="0020786F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6F" w:rsidRPr="00AB2F75" w:rsidRDefault="0020786F" w:rsidP="002078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86F" w:rsidRPr="00AB2F75" w:rsidRDefault="0020786F" w:rsidP="002078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B2F75">
              <w:rPr>
                <w:sz w:val="24"/>
                <w:szCs w:val="24"/>
              </w:rPr>
              <w:t>Размер – 19мм х 25м х 0,13мм</w:t>
            </w:r>
          </w:p>
        </w:tc>
      </w:tr>
      <w:tr w:rsidR="0020786F" w:rsidRPr="00490DB7" w:rsidTr="005035CA">
        <w:trPr>
          <w:trHeight w:val="11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6F" w:rsidRPr="00970D37" w:rsidRDefault="0020786F" w:rsidP="0020786F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6F" w:rsidRPr="00AB2F75" w:rsidRDefault="0020786F" w:rsidP="002078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86F" w:rsidRPr="00AB2F75" w:rsidRDefault="0020786F" w:rsidP="002078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B2F75">
              <w:rPr>
                <w:sz w:val="24"/>
                <w:szCs w:val="24"/>
              </w:rPr>
              <w:t>Температурный диапазон эксплуатации - от –20 до +40 °С</w:t>
            </w:r>
          </w:p>
        </w:tc>
      </w:tr>
      <w:tr w:rsidR="00192BFE" w:rsidRPr="00490DB7" w:rsidTr="005043AC">
        <w:trPr>
          <w:trHeight w:val="110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FE" w:rsidRPr="007717FF" w:rsidRDefault="00192BFE" w:rsidP="00192BFE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FE" w:rsidRDefault="00192BFE" w:rsidP="00192BF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B64F5E">
              <w:rPr>
                <w:sz w:val="24"/>
                <w:szCs w:val="24"/>
              </w:rPr>
              <w:t>Изолента Temflex 1300</w:t>
            </w:r>
          </w:p>
          <w:p w:rsidR="00192BFE" w:rsidRPr="00AB2F75" w:rsidRDefault="00192BFE" w:rsidP="00192BF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(или аналог)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BFE" w:rsidRPr="00AB2F75" w:rsidRDefault="00192BFE" w:rsidP="00192BF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B2F75">
              <w:rPr>
                <w:sz w:val="24"/>
                <w:szCs w:val="24"/>
              </w:rPr>
              <w:t>Назначение – применяется для электроизоляции, фиксации, жгутирования, идентификации, маркировки.</w:t>
            </w:r>
          </w:p>
        </w:tc>
      </w:tr>
      <w:tr w:rsidR="00192BFE" w:rsidRPr="00490DB7" w:rsidTr="005043AC">
        <w:trPr>
          <w:trHeight w:val="1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FE" w:rsidRPr="00970D37" w:rsidRDefault="00192BFE" w:rsidP="00192BF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FE" w:rsidRPr="00AB2F75" w:rsidRDefault="00192BFE" w:rsidP="00192BF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BFE" w:rsidRPr="00AB2F75" w:rsidRDefault="00192BFE" w:rsidP="00192BF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B2F75">
              <w:rPr>
                <w:sz w:val="24"/>
                <w:szCs w:val="24"/>
              </w:rPr>
              <w:t xml:space="preserve">Цвет – </w:t>
            </w:r>
            <w:r w:rsidRPr="00952EB8">
              <w:rPr>
                <w:sz w:val="24"/>
                <w:szCs w:val="24"/>
              </w:rPr>
              <w:t>черный, либо синий</w:t>
            </w:r>
          </w:p>
        </w:tc>
      </w:tr>
      <w:tr w:rsidR="00192BFE" w:rsidRPr="00490DB7" w:rsidTr="005043AC">
        <w:trPr>
          <w:trHeight w:val="1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FE" w:rsidRPr="00970D37" w:rsidRDefault="00192BFE" w:rsidP="00192BF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FE" w:rsidRPr="00AB2F75" w:rsidRDefault="00192BFE" w:rsidP="00192BF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BFE" w:rsidRPr="00AB2F75" w:rsidRDefault="00192BFE" w:rsidP="00192BF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B2F75">
              <w:rPr>
                <w:sz w:val="24"/>
                <w:szCs w:val="24"/>
              </w:rPr>
              <w:t>Размер – 1</w:t>
            </w:r>
            <w:r>
              <w:rPr>
                <w:sz w:val="24"/>
                <w:szCs w:val="24"/>
              </w:rPr>
              <w:t>9</w:t>
            </w:r>
            <w:r w:rsidRPr="00AB2F75">
              <w:rPr>
                <w:sz w:val="24"/>
                <w:szCs w:val="24"/>
              </w:rPr>
              <w:t>мм х 2</w:t>
            </w:r>
            <w:r>
              <w:rPr>
                <w:sz w:val="24"/>
                <w:szCs w:val="24"/>
              </w:rPr>
              <w:t>0</w:t>
            </w:r>
            <w:r w:rsidRPr="00AB2F75">
              <w:rPr>
                <w:sz w:val="24"/>
                <w:szCs w:val="24"/>
              </w:rPr>
              <w:t>м х 0,13мм</w:t>
            </w:r>
          </w:p>
        </w:tc>
      </w:tr>
      <w:tr w:rsidR="00192BFE" w:rsidRPr="00490DB7" w:rsidTr="005035CA">
        <w:trPr>
          <w:trHeight w:val="11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FE" w:rsidRPr="00970D37" w:rsidRDefault="00192BFE" w:rsidP="00192BF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FE" w:rsidRPr="00AB2F75" w:rsidRDefault="00192BFE" w:rsidP="00192BFE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BFE" w:rsidRPr="00AB2F75" w:rsidRDefault="00192BFE" w:rsidP="00192BF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B2F75">
              <w:rPr>
                <w:sz w:val="24"/>
                <w:szCs w:val="24"/>
              </w:rPr>
              <w:t>Температурный диапазон эксплуатации - от –20 до +40 °С</w:t>
            </w:r>
          </w:p>
        </w:tc>
      </w:tr>
      <w:tr w:rsidR="00192BFE" w:rsidRPr="00490DB7" w:rsidTr="005035CA">
        <w:trPr>
          <w:trHeight w:val="14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FE" w:rsidRPr="00970D37" w:rsidRDefault="00192BFE" w:rsidP="00192BFE">
            <w:pPr>
              <w:tabs>
                <w:tab w:val="left" w:pos="1325"/>
              </w:tabs>
              <w:ind w:right="-156" w:hanging="93"/>
              <w:jc w:val="center"/>
              <w:rPr>
                <w:color w:val="FF0000"/>
                <w:sz w:val="24"/>
                <w:szCs w:val="24"/>
              </w:rPr>
            </w:pPr>
            <w:r w:rsidRPr="00192BFE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FE" w:rsidRPr="00A1375C" w:rsidRDefault="00192BFE" w:rsidP="00192BF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Трубка ПВХ d4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BFE" w:rsidRPr="008B7618" w:rsidRDefault="00192BFE" w:rsidP="00192BF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B7618">
              <w:rPr>
                <w:sz w:val="24"/>
                <w:szCs w:val="24"/>
              </w:rPr>
              <w:t>ГОСТ 19034-82</w:t>
            </w:r>
          </w:p>
        </w:tc>
      </w:tr>
      <w:tr w:rsidR="002469EB" w:rsidRPr="00490DB7" w:rsidTr="005035CA">
        <w:trPr>
          <w:trHeight w:val="29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EB" w:rsidRPr="00970D37" w:rsidRDefault="002469EB" w:rsidP="002469EB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EB" w:rsidRPr="008B7618" w:rsidRDefault="002469EB" w:rsidP="002469E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9EB" w:rsidRPr="008B7618" w:rsidRDefault="002469EB" w:rsidP="002469E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B7618">
              <w:rPr>
                <w:sz w:val="24"/>
                <w:szCs w:val="24"/>
              </w:rPr>
              <w:t>Назначение – для защиты, изоляции и маркировки</w:t>
            </w:r>
          </w:p>
          <w:p w:rsidR="002469EB" w:rsidRPr="008B7618" w:rsidRDefault="002469EB" w:rsidP="002469E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B7618">
              <w:rPr>
                <w:sz w:val="24"/>
                <w:szCs w:val="24"/>
              </w:rPr>
              <w:t>жил кабеля и провода</w:t>
            </w:r>
          </w:p>
        </w:tc>
      </w:tr>
      <w:tr w:rsidR="002469EB" w:rsidRPr="00490DB7" w:rsidTr="005035CA">
        <w:trPr>
          <w:trHeight w:val="9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EB" w:rsidRPr="00970D37" w:rsidRDefault="002469EB" w:rsidP="002469EB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EB" w:rsidRPr="008B7618" w:rsidRDefault="002469EB" w:rsidP="002469E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9EB" w:rsidRPr="008B7618" w:rsidRDefault="002469EB" w:rsidP="002469E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B7618">
              <w:rPr>
                <w:sz w:val="24"/>
                <w:szCs w:val="24"/>
              </w:rPr>
              <w:t>Цвет – белый</w:t>
            </w:r>
          </w:p>
        </w:tc>
      </w:tr>
      <w:tr w:rsidR="002469EB" w:rsidRPr="00490DB7" w:rsidTr="005035CA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EB" w:rsidRPr="00970D37" w:rsidRDefault="002469EB" w:rsidP="002469EB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EB" w:rsidRPr="008B7618" w:rsidRDefault="002469EB" w:rsidP="002469E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9EB" w:rsidRPr="008B7618" w:rsidRDefault="002469EB" w:rsidP="002469E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lang w:val="en-US"/>
              </w:rPr>
            </w:pPr>
            <w:r w:rsidRPr="008B7618">
              <w:rPr>
                <w:sz w:val="24"/>
                <w:szCs w:val="24"/>
              </w:rPr>
              <w:t xml:space="preserve">Внутренний диаметр, мм – </w:t>
            </w:r>
            <w:r w:rsidRPr="008B7618">
              <w:rPr>
                <w:sz w:val="24"/>
                <w:szCs w:val="24"/>
                <w:lang w:val="en-US"/>
              </w:rPr>
              <w:t>4</w:t>
            </w:r>
          </w:p>
        </w:tc>
      </w:tr>
      <w:tr w:rsidR="002469EB" w:rsidRPr="00490DB7" w:rsidTr="00453474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EB" w:rsidRPr="00970D37" w:rsidRDefault="002469EB" w:rsidP="002469EB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EB" w:rsidRPr="008B7618" w:rsidRDefault="002469EB" w:rsidP="002469E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9EB" w:rsidRPr="008B7618" w:rsidRDefault="002469EB" w:rsidP="002469E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B7618">
              <w:rPr>
                <w:sz w:val="24"/>
                <w:szCs w:val="24"/>
              </w:rPr>
              <w:t>Температурный диапазон эксплуатации - от –40 до +70 °С</w:t>
            </w:r>
          </w:p>
        </w:tc>
      </w:tr>
      <w:tr w:rsidR="00DB55B4" w:rsidRPr="00490DB7" w:rsidTr="00453474">
        <w:trPr>
          <w:trHeight w:val="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5B4" w:rsidRPr="007717FF" w:rsidRDefault="00192BFE" w:rsidP="00DB55B4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5B4" w:rsidRDefault="00DB55B4" w:rsidP="00DB55B4">
            <w:pPr>
              <w:tabs>
                <w:tab w:val="left" w:pos="1325"/>
              </w:tabs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трубок термоусадочных</w:t>
            </w:r>
          </w:p>
          <w:p w:rsidR="00DB55B4" w:rsidRDefault="00DB55B4" w:rsidP="00DB55B4">
            <w:pPr>
              <w:tabs>
                <w:tab w:val="left" w:pos="1325"/>
              </w:tabs>
              <w:ind w:right="32" w:firstLine="0"/>
              <w:jc w:val="center"/>
              <w:rPr>
                <w:sz w:val="24"/>
                <w:szCs w:val="24"/>
              </w:rPr>
            </w:pPr>
            <w:r w:rsidRPr="00EF3580">
              <w:rPr>
                <w:sz w:val="24"/>
                <w:szCs w:val="24"/>
              </w:rPr>
              <w:t>Колор 16</w:t>
            </w:r>
          </w:p>
          <w:p w:rsidR="00DB55B4" w:rsidRPr="00DB55B4" w:rsidRDefault="00DB55B4" w:rsidP="00DB55B4">
            <w:pPr>
              <w:tabs>
                <w:tab w:val="left" w:pos="1325"/>
              </w:tabs>
              <w:ind w:right="32"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(или аналог)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5B4" w:rsidRPr="00D828BD" w:rsidRDefault="00DB55B4" w:rsidP="00DB55B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D828BD">
              <w:rPr>
                <w:sz w:val="24"/>
                <w:szCs w:val="24"/>
              </w:rPr>
              <w:t>Назначение – для изоляции мест соединения проводов</w:t>
            </w:r>
          </w:p>
        </w:tc>
      </w:tr>
      <w:tr w:rsidR="00DB55B4" w:rsidRPr="00490DB7" w:rsidTr="00453474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5B4" w:rsidRPr="007717FF" w:rsidRDefault="00DB55B4" w:rsidP="00DB55B4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5B4" w:rsidRPr="00AF762C" w:rsidRDefault="00DB55B4" w:rsidP="00DB55B4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5B4" w:rsidRPr="00D828BD" w:rsidRDefault="00DB55B4" w:rsidP="00DB55B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D828BD">
              <w:rPr>
                <w:sz w:val="24"/>
                <w:szCs w:val="24"/>
              </w:rPr>
              <w:t>Материал – полиэтилен высокого давления</w:t>
            </w:r>
          </w:p>
        </w:tc>
      </w:tr>
      <w:tr w:rsidR="00DB55B4" w:rsidRPr="00490DB7" w:rsidTr="00453474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5B4" w:rsidRPr="007717FF" w:rsidRDefault="00DB55B4" w:rsidP="00DB55B4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5B4" w:rsidRPr="00AF762C" w:rsidRDefault="00DB55B4" w:rsidP="00DB55B4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5B4" w:rsidRPr="00D828BD" w:rsidRDefault="00DB55B4" w:rsidP="00DB55B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D828BD">
              <w:rPr>
                <w:sz w:val="24"/>
                <w:szCs w:val="24"/>
              </w:rPr>
              <w:t xml:space="preserve">Диаметр внутренний до усадки, мм – </w:t>
            </w:r>
            <w:r w:rsidR="00D828BD" w:rsidRPr="00D828BD">
              <w:rPr>
                <w:sz w:val="24"/>
                <w:szCs w:val="24"/>
              </w:rPr>
              <w:t>1,</w:t>
            </w:r>
            <w:r w:rsidRPr="00D828BD">
              <w:rPr>
                <w:sz w:val="24"/>
                <w:szCs w:val="24"/>
              </w:rPr>
              <w:t>6</w:t>
            </w:r>
          </w:p>
        </w:tc>
      </w:tr>
      <w:tr w:rsidR="00DB55B4" w:rsidRPr="00490DB7" w:rsidTr="00453474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5B4" w:rsidRPr="007717FF" w:rsidRDefault="00DB55B4" w:rsidP="00DB55B4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5B4" w:rsidRPr="00AF762C" w:rsidRDefault="00DB55B4" w:rsidP="00DB55B4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5B4" w:rsidRPr="00D828BD" w:rsidRDefault="00DB55B4" w:rsidP="00D828B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D828BD">
              <w:rPr>
                <w:sz w:val="24"/>
                <w:szCs w:val="24"/>
              </w:rPr>
              <w:t xml:space="preserve">Диаметр внутренний после усадки, мм – </w:t>
            </w:r>
            <w:r w:rsidR="00D828BD" w:rsidRPr="00D828BD">
              <w:rPr>
                <w:sz w:val="24"/>
                <w:szCs w:val="24"/>
              </w:rPr>
              <w:t>0,8</w:t>
            </w:r>
          </w:p>
        </w:tc>
      </w:tr>
      <w:tr w:rsidR="00DB55B4" w:rsidRPr="00490DB7" w:rsidTr="00453474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5B4" w:rsidRPr="007717FF" w:rsidRDefault="00DB55B4" w:rsidP="00DB55B4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5B4" w:rsidRPr="00AF762C" w:rsidRDefault="00DB55B4" w:rsidP="00DB55B4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5B4" w:rsidRPr="00D828BD" w:rsidRDefault="00DB55B4" w:rsidP="00DB55B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D828BD">
              <w:rPr>
                <w:sz w:val="24"/>
                <w:szCs w:val="24"/>
              </w:rPr>
              <w:t>Способ усадки – нагрев горячим воздухом, паяльной лампой, открытым пламенем</w:t>
            </w:r>
          </w:p>
        </w:tc>
      </w:tr>
      <w:tr w:rsidR="0053377F" w:rsidRPr="00490DB7" w:rsidTr="00453474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77F" w:rsidRPr="007717FF" w:rsidRDefault="0053377F" w:rsidP="00DB55B4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77F" w:rsidRPr="00AF762C" w:rsidRDefault="0053377F" w:rsidP="00DB55B4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77F" w:rsidRPr="00D828BD" w:rsidRDefault="0053377F" w:rsidP="00DB55B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одной трубки, мм, не менее – 100</w:t>
            </w:r>
          </w:p>
        </w:tc>
      </w:tr>
      <w:tr w:rsidR="0053377F" w:rsidRPr="00490DB7" w:rsidTr="00453474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77F" w:rsidRPr="007717FF" w:rsidRDefault="0053377F" w:rsidP="00DB55B4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77F" w:rsidRPr="00AF762C" w:rsidRDefault="0053377F" w:rsidP="00DB55B4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77F" w:rsidRPr="00D828BD" w:rsidRDefault="0053377F" w:rsidP="00DB55B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трубок в наборе, шт., не менее – 20</w:t>
            </w:r>
          </w:p>
        </w:tc>
      </w:tr>
      <w:tr w:rsidR="00DB55B4" w:rsidRPr="00490DB7" w:rsidTr="00453474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5B4" w:rsidRPr="007717FF" w:rsidRDefault="00DB55B4" w:rsidP="00DB55B4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5B4" w:rsidRPr="00AF762C" w:rsidRDefault="00DB55B4" w:rsidP="00DB55B4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5B4" w:rsidRPr="00DB55B4" w:rsidRDefault="00DB55B4" w:rsidP="00DB55B4">
            <w:pPr>
              <w:tabs>
                <w:tab w:val="left" w:pos="1325"/>
              </w:tabs>
              <w:ind w:firstLine="49"/>
              <w:jc w:val="center"/>
              <w:rPr>
                <w:color w:val="FF0000"/>
                <w:sz w:val="24"/>
                <w:szCs w:val="24"/>
              </w:rPr>
            </w:pPr>
            <w:r w:rsidRPr="00453474">
              <w:rPr>
                <w:sz w:val="24"/>
                <w:szCs w:val="24"/>
              </w:rPr>
              <w:t xml:space="preserve">Температурный диапазон эксплуатации, °С, не менее - –40 …+60 </w:t>
            </w:r>
          </w:p>
        </w:tc>
      </w:tr>
    </w:tbl>
    <w:p w:rsidR="00BB5F31" w:rsidRPr="006B3260" w:rsidRDefault="00BB5F31" w:rsidP="00C179D9">
      <w:pPr>
        <w:tabs>
          <w:tab w:val="left" w:pos="709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612811" w:rsidRPr="00951BCF" w:rsidRDefault="00612811" w:rsidP="00AF18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51BCF">
        <w:rPr>
          <w:b/>
          <w:bCs/>
          <w:sz w:val="26"/>
          <w:szCs w:val="26"/>
        </w:rPr>
        <w:t>Общие требования.</w:t>
      </w:r>
    </w:p>
    <w:p w:rsidR="00051566" w:rsidRPr="00951BCF" w:rsidRDefault="00051566" w:rsidP="0005156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951BCF" w:rsidRPr="0016306D" w:rsidRDefault="00612811" w:rsidP="00951BCF">
      <w:pPr>
        <w:pStyle w:val="ae"/>
        <w:spacing w:line="276" w:lineRule="auto"/>
        <w:ind w:left="851" w:firstLine="0"/>
        <w:rPr>
          <w:sz w:val="24"/>
          <w:szCs w:val="24"/>
        </w:rPr>
      </w:pPr>
      <w:r w:rsidRPr="00951BCF">
        <w:rPr>
          <w:sz w:val="24"/>
          <w:szCs w:val="24"/>
        </w:rPr>
        <w:t xml:space="preserve"> </w:t>
      </w:r>
      <w:r w:rsidR="00951BCF" w:rsidRPr="0016306D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951BCF" w:rsidRPr="0016306D" w:rsidRDefault="00951BCF" w:rsidP="00AF18D4">
      <w:pPr>
        <w:pStyle w:val="ae"/>
        <w:numPr>
          <w:ilvl w:val="0"/>
          <w:numId w:val="5"/>
        </w:numPr>
        <w:spacing w:line="276" w:lineRule="auto"/>
        <w:ind w:left="0" w:firstLine="851"/>
        <w:rPr>
          <w:sz w:val="24"/>
          <w:szCs w:val="24"/>
        </w:rPr>
      </w:pPr>
      <w:r w:rsidRPr="0016306D">
        <w:rPr>
          <w:sz w:val="24"/>
          <w:szCs w:val="24"/>
        </w:rPr>
        <w:t xml:space="preserve">продукция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951BCF" w:rsidRPr="0016306D" w:rsidRDefault="00951BCF" w:rsidP="00AF18D4">
      <w:pPr>
        <w:pStyle w:val="ae"/>
        <w:numPr>
          <w:ilvl w:val="0"/>
          <w:numId w:val="5"/>
        </w:numPr>
        <w:spacing w:line="276" w:lineRule="auto"/>
        <w:ind w:left="0" w:firstLine="851"/>
        <w:rPr>
          <w:sz w:val="24"/>
          <w:szCs w:val="24"/>
        </w:rPr>
      </w:pPr>
      <w:r w:rsidRPr="0016306D">
        <w:rPr>
          <w:sz w:val="24"/>
          <w:szCs w:val="24"/>
        </w:rPr>
        <w:t xml:space="preserve">продукция должна изготавливаться согласно требованиям нормативной документации, действующей на территории РФ. </w:t>
      </w:r>
    </w:p>
    <w:p w:rsidR="00951BCF" w:rsidRPr="0016306D" w:rsidRDefault="00951BCF" w:rsidP="00AF18D4">
      <w:pPr>
        <w:pStyle w:val="ae"/>
        <w:numPr>
          <w:ilvl w:val="0"/>
          <w:numId w:val="5"/>
        </w:numPr>
        <w:spacing w:line="276" w:lineRule="auto"/>
        <w:ind w:left="0" w:firstLine="851"/>
        <w:rPr>
          <w:bCs/>
        </w:rPr>
      </w:pPr>
      <w:r w:rsidRPr="0016306D">
        <w:rPr>
          <w:sz w:val="24"/>
          <w:szCs w:val="24"/>
        </w:rPr>
        <w:lastRenderedPageBreak/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951BCF" w:rsidRPr="0016306D" w:rsidRDefault="00951BCF" w:rsidP="00AF18D4">
      <w:pPr>
        <w:pStyle w:val="ae"/>
        <w:numPr>
          <w:ilvl w:val="0"/>
          <w:numId w:val="5"/>
        </w:numPr>
        <w:spacing w:line="276" w:lineRule="auto"/>
        <w:ind w:left="0" w:firstLine="851"/>
        <w:rPr>
          <w:sz w:val="24"/>
          <w:szCs w:val="24"/>
        </w:rPr>
      </w:pPr>
      <w:r w:rsidRPr="0016306D">
        <w:rPr>
          <w:sz w:val="24"/>
          <w:szCs w:val="24"/>
        </w:rPr>
        <w:t>товар должен поставляться в упаковке, способной предотвратить его повреждение или порчу во время перевозки, передачи Заказчику и дальнейшего хранения.</w:t>
      </w:r>
    </w:p>
    <w:p w:rsidR="00951BCF" w:rsidRPr="0016306D" w:rsidRDefault="00951BCF" w:rsidP="00AF18D4">
      <w:pPr>
        <w:pStyle w:val="ae"/>
        <w:numPr>
          <w:ilvl w:val="0"/>
          <w:numId w:val="5"/>
        </w:numPr>
        <w:spacing w:line="276" w:lineRule="auto"/>
        <w:ind w:left="0" w:firstLine="851"/>
        <w:rPr>
          <w:sz w:val="24"/>
          <w:szCs w:val="24"/>
        </w:rPr>
      </w:pPr>
      <w:r w:rsidRPr="0016306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64478" w:rsidRPr="00951BCF" w:rsidRDefault="00951BCF" w:rsidP="00AF18D4">
      <w:pPr>
        <w:pStyle w:val="ae"/>
        <w:numPr>
          <w:ilvl w:val="0"/>
          <w:numId w:val="5"/>
        </w:numPr>
        <w:spacing w:line="276" w:lineRule="auto"/>
        <w:ind w:left="0" w:firstLine="851"/>
        <w:rPr>
          <w:szCs w:val="24"/>
        </w:rPr>
      </w:pPr>
      <w:r w:rsidRPr="0016306D">
        <w:rPr>
          <w:sz w:val="24"/>
          <w:szCs w:val="24"/>
        </w:rPr>
        <w:t>качество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</w:t>
      </w:r>
    </w:p>
    <w:p w:rsidR="003625B2" w:rsidRPr="00113B3D" w:rsidRDefault="003625B2" w:rsidP="00051566">
      <w:pPr>
        <w:spacing w:line="276" w:lineRule="auto"/>
        <w:ind w:firstLine="0"/>
        <w:rPr>
          <w:color w:val="FF0000"/>
          <w:sz w:val="24"/>
          <w:szCs w:val="24"/>
          <w:lang w:val="en-US"/>
        </w:rPr>
      </w:pPr>
    </w:p>
    <w:p w:rsidR="00612811" w:rsidRPr="00951BCF" w:rsidRDefault="00612811" w:rsidP="00AF18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51BCF">
        <w:rPr>
          <w:b/>
          <w:bCs/>
          <w:sz w:val="26"/>
          <w:szCs w:val="26"/>
        </w:rPr>
        <w:t>Гарантийные обязательства.</w:t>
      </w:r>
    </w:p>
    <w:p w:rsidR="00951BCF" w:rsidRPr="00951BCF" w:rsidRDefault="00951BCF" w:rsidP="00951BCF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4F4E9E" w:rsidRPr="00490DB7" w:rsidRDefault="00951BCF" w:rsidP="00951BCF">
      <w:pPr>
        <w:pStyle w:val="ae"/>
        <w:tabs>
          <w:tab w:val="left" w:pos="1560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732291">
        <w:rPr>
          <w:sz w:val="24"/>
          <w:szCs w:val="24"/>
        </w:rPr>
        <w:t xml:space="preserve">Гарантийные обязательства Поставщика должны распространяться на весь поставляемый </w:t>
      </w:r>
      <w:r>
        <w:rPr>
          <w:sz w:val="24"/>
          <w:szCs w:val="24"/>
        </w:rPr>
        <w:t>т</w:t>
      </w:r>
      <w:r w:rsidRPr="00732291">
        <w:rPr>
          <w:sz w:val="24"/>
          <w:szCs w:val="24"/>
        </w:rPr>
        <w:t>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24 месяцев. Начальной датой гарантии является дата подписания товарной накладной.</w:t>
      </w:r>
    </w:p>
    <w:p w:rsidR="00AB7B5F" w:rsidRPr="00113B3D" w:rsidRDefault="00AB7B5F" w:rsidP="00113B3D">
      <w:pPr>
        <w:tabs>
          <w:tab w:val="left" w:pos="1560"/>
        </w:tabs>
        <w:spacing w:line="276" w:lineRule="auto"/>
        <w:ind w:firstLine="0"/>
        <w:rPr>
          <w:color w:val="FF0000"/>
          <w:sz w:val="24"/>
          <w:szCs w:val="24"/>
          <w:lang w:val="en-US"/>
        </w:rPr>
      </w:pPr>
    </w:p>
    <w:p w:rsidR="00612811" w:rsidRPr="00951BCF" w:rsidRDefault="00EA00A8" w:rsidP="00AF18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951BCF">
        <w:rPr>
          <w:b/>
          <w:bCs/>
          <w:sz w:val="26"/>
          <w:szCs w:val="26"/>
        </w:rPr>
        <w:t xml:space="preserve">Требования к надежности и </w:t>
      </w:r>
      <w:r w:rsidR="00612811" w:rsidRPr="00951BCF">
        <w:rPr>
          <w:b/>
          <w:bCs/>
          <w:sz w:val="26"/>
          <w:szCs w:val="26"/>
        </w:rPr>
        <w:t xml:space="preserve">живучести </w:t>
      </w:r>
      <w:r w:rsidR="000D4FD2" w:rsidRPr="00951BCF">
        <w:rPr>
          <w:b/>
          <w:bCs/>
          <w:sz w:val="26"/>
          <w:szCs w:val="26"/>
        </w:rPr>
        <w:t>продукции</w:t>
      </w:r>
      <w:r w:rsidR="00612811" w:rsidRPr="00951BCF">
        <w:rPr>
          <w:b/>
          <w:bCs/>
          <w:sz w:val="26"/>
          <w:szCs w:val="26"/>
        </w:rPr>
        <w:t>.</w:t>
      </w:r>
    </w:p>
    <w:p w:rsidR="00951BCF" w:rsidRPr="00951BCF" w:rsidRDefault="00951BCF" w:rsidP="00951BCF">
      <w:pPr>
        <w:pStyle w:val="ae"/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</w:p>
    <w:p w:rsidR="00612811" w:rsidRPr="00490DB7" w:rsidRDefault="00327A8D" w:rsidP="00612811">
      <w:pPr>
        <w:pStyle w:val="ae"/>
        <w:tabs>
          <w:tab w:val="left" w:pos="1560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951BCF">
        <w:rPr>
          <w:sz w:val="24"/>
          <w:szCs w:val="24"/>
        </w:rPr>
        <w:t>Электроизоляционные материалы</w:t>
      </w:r>
      <w:r w:rsidR="0021378B" w:rsidRPr="00951BCF">
        <w:rPr>
          <w:sz w:val="24"/>
          <w:szCs w:val="24"/>
        </w:rPr>
        <w:t xml:space="preserve"> </w:t>
      </w:r>
      <w:r w:rsidR="00DD2421" w:rsidRPr="00951BCF">
        <w:rPr>
          <w:sz w:val="24"/>
          <w:szCs w:val="24"/>
        </w:rPr>
        <w:t>должн</w:t>
      </w:r>
      <w:r w:rsidRPr="00951BCF">
        <w:rPr>
          <w:sz w:val="24"/>
          <w:szCs w:val="24"/>
        </w:rPr>
        <w:t>ы</w:t>
      </w:r>
      <w:r w:rsidR="00DD2421" w:rsidRPr="00951BCF">
        <w:rPr>
          <w:sz w:val="24"/>
          <w:szCs w:val="24"/>
        </w:rPr>
        <w:t xml:space="preserve"> обеспечивать эксплуатационные показатели </w:t>
      </w:r>
      <w:r w:rsidR="00612811" w:rsidRPr="00951BCF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658C" w:rsidRPr="00951BCF">
        <w:rPr>
          <w:sz w:val="24"/>
          <w:szCs w:val="24"/>
        </w:rPr>
        <w:t>8</w:t>
      </w:r>
      <w:r w:rsidR="00612811" w:rsidRPr="00951BCF">
        <w:rPr>
          <w:sz w:val="24"/>
          <w:szCs w:val="24"/>
        </w:rPr>
        <w:t xml:space="preserve"> лет.</w:t>
      </w:r>
    </w:p>
    <w:p w:rsidR="003239C9" w:rsidRPr="00490DB7" w:rsidRDefault="003239C9" w:rsidP="00DC7833">
      <w:pPr>
        <w:pStyle w:val="ae"/>
        <w:tabs>
          <w:tab w:val="left" w:pos="709"/>
        </w:tabs>
        <w:spacing w:line="276" w:lineRule="auto"/>
        <w:ind w:left="0" w:firstLine="0"/>
        <w:rPr>
          <w:color w:val="FF0000"/>
          <w:sz w:val="24"/>
          <w:szCs w:val="24"/>
        </w:rPr>
      </w:pPr>
    </w:p>
    <w:p w:rsidR="00612811" w:rsidRPr="00627F4B" w:rsidRDefault="00612811" w:rsidP="00AF18D4">
      <w:pPr>
        <w:pStyle w:val="ae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27F4B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627F4B">
        <w:rPr>
          <w:b/>
          <w:bCs/>
          <w:sz w:val="26"/>
          <w:szCs w:val="26"/>
        </w:rPr>
        <w:t>продукции</w:t>
      </w:r>
      <w:r w:rsidRPr="00627F4B">
        <w:rPr>
          <w:b/>
          <w:bCs/>
          <w:sz w:val="26"/>
          <w:szCs w:val="26"/>
        </w:rPr>
        <w:t>.</w:t>
      </w:r>
    </w:p>
    <w:p w:rsidR="00627F4B" w:rsidRPr="00627F4B" w:rsidRDefault="00627F4B" w:rsidP="00627F4B">
      <w:pPr>
        <w:pStyle w:val="ae"/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F64478" w:rsidRPr="00627F4B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627F4B">
        <w:rPr>
          <w:sz w:val="24"/>
          <w:szCs w:val="24"/>
        </w:rPr>
        <w:t xml:space="preserve">Поставка </w:t>
      </w:r>
      <w:r w:rsidR="00855FCB" w:rsidRPr="00627F4B">
        <w:rPr>
          <w:sz w:val="24"/>
          <w:szCs w:val="24"/>
        </w:rPr>
        <w:t>электроизоляционных материалов</w:t>
      </w:r>
      <w:r w:rsidRPr="00627F4B">
        <w:rPr>
          <w:sz w:val="24"/>
          <w:szCs w:val="24"/>
        </w:rPr>
        <w:t>, входящ</w:t>
      </w:r>
      <w:r w:rsidR="00855FCB" w:rsidRPr="00627F4B">
        <w:rPr>
          <w:sz w:val="24"/>
          <w:szCs w:val="24"/>
        </w:rPr>
        <w:t>их</w:t>
      </w:r>
      <w:r w:rsidRPr="00627F4B">
        <w:rPr>
          <w:sz w:val="24"/>
          <w:szCs w:val="24"/>
        </w:rPr>
        <w:t xml:space="preserve"> в предмет Договора, должна быть выполнена </w:t>
      </w:r>
      <w:r w:rsidR="00825EDB">
        <w:rPr>
          <w:sz w:val="24"/>
          <w:szCs w:val="24"/>
        </w:rPr>
        <w:t>с момента подписания договора</w:t>
      </w:r>
      <w:r w:rsidR="00825EDB" w:rsidRPr="0077141F">
        <w:rPr>
          <w:sz w:val="24"/>
          <w:szCs w:val="24"/>
        </w:rPr>
        <w:t xml:space="preserve"> до 3</w:t>
      </w:r>
      <w:r w:rsidR="00176C08">
        <w:rPr>
          <w:sz w:val="24"/>
          <w:szCs w:val="24"/>
        </w:rPr>
        <w:t>0</w:t>
      </w:r>
      <w:r w:rsidR="00825EDB" w:rsidRPr="0077141F">
        <w:rPr>
          <w:sz w:val="24"/>
          <w:szCs w:val="24"/>
        </w:rPr>
        <w:t>.</w:t>
      </w:r>
      <w:r w:rsidR="00176C08">
        <w:rPr>
          <w:sz w:val="24"/>
          <w:szCs w:val="24"/>
        </w:rPr>
        <w:t>11</w:t>
      </w:r>
      <w:r w:rsidR="00825EDB" w:rsidRPr="0077141F">
        <w:rPr>
          <w:sz w:val="24"/>
          <w:szCs w:val="24"/>
        </w:rPr>
        <w:t>.202</w:t>
      </w:r>
      <w:r w:rsidR="00AF762C">
        <w:rPr>
          <w:sz w:val="24"/>
          <w:szCs w:val="24"/>
        </w:rPr>
        <w:t>3</w:t>
      </w:r>
      <w:r w:rsidR="00825EDB" w:rsidRPr="0077141F">
        <w:rPr>
          <w:sz w:val="24"/>
          <w:szCs w:val="24"/>
        </w:rPr>
        <w:t xml:space="preserve"> по отдельным заявкам Заказчика</w:t>
      </w:r>
      <w:r w:rsidR="004465BA" w:rsidRPr="0077141F">
        <w:rPr>
          <w:sz w:val="24"/>
          <w:szCs w:val="24"/>
        </w:rPr>
        <w:t xml:space="preserve">. Срок выполнения одной заявки в течение </w:t>
      </w:r>
      <w:r w:rsidR="00176C08">
        <w:rPr>
          <w:sz w:val="24"/>
          <w:szCs w:val="24"/>
        </w:rPr>
        <w:t>1</w:t>
      </w:r>
      <w:r w:rsidR="00E6393A" w:rsidRPr="00AF762C">
        <w:rPr>
          <w:sz w:val="24"/>
          <w:szCs w:val="24"/>
        </w:rPr>
        <w:t>0</w:t>
      </w:r>
      <w:r w:rsidR="004465BA" w:rsidRPr="0077141F">
        <w:rPr>
          <w:sz w:val="24"/>
          <w:szCs w:val="24"/>
        </w:rPr>
        <w:t xml:space="preserve"> календарных дней.</w:t>
      </w:r>
      <w:r w:rsidRPr="00627F4B">
        <w:rPr>
          <w:sz w:val="24"/>
          <w:szCs w:val="24"/>
        </w:rPr>
        <w:t xml:space="preserve"> </w:t>
      </w:r>
      <w:r w:rsidR="00612811" w:rsidRPr="00627F4B">
        <w:rPr>
          <w:sz w:val="24"/>
          <w:szCs w:val="24"/>
        </w:rPr>
        <w:t xml:space="preserve">Изменение сроков поставки </w:t>
      </w:r>
      <w:r w:rsidR="00855FCB" w:rsidRPr="00627F4B">
        <w:rPr>
          <w:sz w:val="24"/>
          <w:szCs w:val="24"/>
        </w:rPr>
        <w:t>электроизоляционных материалов</w:t>
      </w:r>
      <w:r w:rsidR="00A87628" w:rsidRPr="00627F4B">
        <w:rPr>
          <w:sz w:val="24"/>
          <w:szCs w:val="24"/>
        </w:rPr>
        <w:t xml:space="preserve"> </w:t>
      </w:r>
      <w:r w:rsidR="00612811" w:rsidRPr="00627F4B">
        <w:rPr>
          <w:sz w:val="24"/>
          <w:szCs w:val="24"/>
        </w:rPr>
        <w:t xml:space="preserve">возможно по решению ЦКК </w:t>
      </w:r>
      <w:r w:rsidR="00951BCF" w:rsidRPr="00627F4B">
        <w:rPr>
          <w:sz w:val="24"/>
          <w:szCs w:val="24"/>
        </w:rPr>
        <w:t>ПАО</w:t>
      </w:r>
      <w:r w:rsidR="00612811" w:rsidRPr="00627F4B">
        <w:rPr>
          <w:sz w:val="24"/>
          <w:szCs w:val="24"/>
        </w:rPr>
        <w:t xml:space="preserve"> «</w:t>
      </w:r>
      <w:r w:rsidR="004B31AF">
        <w:rPr>
          <w:sz w:val="24"/>
          <w:szCs w:val="24"/>
        </w:rPr>
        <w:t>Россети Центр</w:t>
      </w:r>
      <w:r w:rsidR="00612811" w:rsidRPr="00627F4B">
        <w:rPr>
          <w:sz w:val="24"/>
          <w:szCs w:val="24"/>
        </w:rPr>
        <w:t xml:space="preserve">». </w:t>
      </w:r>
      <w:r w:rsidR="00B6580F" w:rsidRPr="00627F4B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BB5F31" w:rsidRPr="006B3260" w:rsidRDefault="00BB5F31" w:rsidP="00DC7833">
      <w:pPr>
        <w:spacing w:line="276" w:lineRule="auto"/>
        <w:ind w:firstLine="708"/>
        <w:rPr>
          <w:color w:val="FF0000"/>
          <w:sz w:val="24"/>
          <w:szCs w:val="24"/>
        </w:rPr>
      </w:pPr>
    </w:p>
    <w:p w:rsidR="00612811" w:rsidRPr="00627F4B" w:rsidRDefault="00612811" w:rsidP="00AF18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90DB7">
        <w:rPr>
          <w:b/>
          <w:bCs/>
          <w:color w:val="FF0000"/>
          <w:sz w:val="26"/>
          <w:szCs w:val="26"/>
        </w:rPr>
        <w:t xml:space="preserve"> </w:t>
      </w:r>
      <w:r w:rsidRPr="00627F4B">
        <w:rPr>
          <w:b/>
          <w:bCs/>
          <w:sz w:val="26"/>
          <w:szCs w:val="26"/>
        </w:rPr>
        <w:t>Требования к Поставщику.</w:t>
      </w:r>
    </w:p>
    <w:p w:rsidR="00627F4B" w:rsidRPr="00627F4B" w:rsidRDefault="00627F4B" w:rsidP="00627F4B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627F4B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27F4B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F62C75" w:rsidRPr="00627F4B">
        <w:rPr>
          <w:sz w:val="24"/>
          <w:szCs w:val="24"/>
        </w:rPr>
        <w:t>электроизоляционных материалов</w:t>
      </w:r>
      <w:r w:rsidR="00A87628" w:rsidRPr="00627F4B">
        <w:rPr>
          <w:sz w:val="24"/>
          <w:szCs w:val="24"/>
        </w:rPr>
        <w:t xml:space="preserve"> </w:t>
      </w:r>
      <w:r w:rsidRPr="00627F4B">
        <w:rPr>
          <w:sz w:val="24"/>
          <w:szCs w:val="24"/>
        </w:rPr>
        <w:t>(в соответствии с требованиями конкурсной документа</w:t>
      </w:r>
      <w:r w:rsidR="0047759E" w:rsidRPr="00627F4B">
        <w:rPr>
          <w:sz w:val="24"/>
          <w:szCs w:val="24"/>
        </w:rPr>
        <w:t>ции).</w:t>
      </w:r>
    </w:p>
    <w:p w:rsidR="009011C0" w:rsidRDefault="004F5C65" w:rsidP="00B6580F">
      <w:pPr>
        <w:ind w:firstLine="0"/>
        <w:rPr>
          <w:sz w:val="24"/>
          <w:szCs w:val="24"/>
        </w:rPr>
      </w:pPr>
      <w:r w:rsidRPr="00627F4B">
        <w:rPr>
          <w:sz w:val="24"/>
          <w:szCs w:val="24"/>
        </w:rPr>
        <w:tab/>
      </w:r>
    </w:p>
    <w:p w:rsidR="00F23CC0" w:rsidRDefault="00F23CC0" w:rsidP="00B6580F">
      <w:pPr>
        <w:ind w:firstLine="0"/>
        <w:rPr>
          <w:sz w:val="24"/>
          <w:szCs w:val="24"/>
        </w:rPr>
      </w:pPr>
    </w:p>
    <w:p w:rsidR="00F23CC0" w:rsidRDefault="00F23CC0" w:rsidP="00B6580F">
      <w:pPr>
        <w:ind w:firstLine="0"/>
        <w:rPr>
          <w:sz w:val="24"/>
          <w:szCs w:val="24"/>
        </w:rPr>
      </w:pPr>
    </w:p>
    <w:p w:rsidR="00F23CC0" w:rsidRDefault="00F23CC0" w:rsidP="00B6580F">
      <w:pPr>
        <w:ind w:firstLine="0"/>
        <w:rPr>
          <w:sz w:val="24"/>
          <w:szCs w:val="24"/>
        </w:rPr>
      </w:pPr>
    </w:p>
    <w:p w:rsidR="00F23CC0" w:rsidRPr="00627F4B" w:rsidRDefault="00F23CC0" w:rsidP="00B6580F">
      <w:pPr>
        <w:ind w:firstLine="0"/>
        <w:rPr>
          <w:sz w:val="24"/>
          <w:szCs w:val="24"/>
        </w:rPr>
      </w:pPr>
    </w:p>
    <w:p w:rsidR="00612811" w:rsidRPr="00627F4B" w:rsidRDefault="00612811" w:rsidP="00AF18D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27F4B">
        <w:rPr>
          <w:b/>
          <w:bCs/>
          <w:sz w:val="26"/>
          <w:szCs w:val="26"/>
        </w:rPr>
        <w:t xml:space="preserve">Правила приемки </w:t>
      </w:r>
      <w:r w:rsidR="000D4FD2" w:rsidRPr="00627F4B">
        <w:rPr>
          <w:b/>
          <w:bCs/>
          <w:sz w:val="26"/>
          <w:szCs w:val="26"/>
        </w:rPr>
        <w:t>продукции</w:t>
      </w:r>
      <w:r w:rsidRPr="00627F4B">
        <w:rPr>
          <w:b/>
          <w:bCs/>
          <w:sz w:val="26"/>
          <w:szCs w:val="26"/>
        </w:rPr>
        <w:t>.</w:t>
      </w:r>
    </w:p>
    <w:p w:rsidR="00627F4B" w:rsidRPr="00627F4B" w:rsidRDefault="00627F4B" w:rsidP="00627F4B">
      <w:pPr>
        <w:pStyle w:val="ae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:rsidR="00612811" w:rsidRPr="00627F4B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27F4B">
        <w:rPr>
          <w:szCs w:val="24"/>
        </w:rPr>
        <w:t xml:space="preserve">Каждая партия </w:t>
      </w:r>
      <w:r w:rsidR="00911268" w:rsidRPr="00627F4B">
        <w:rPr>
          <w:szCs w:val="24"/>
        </w:rPr>
        <w:t>электроизоляционных материалов</w:t>
      </w:r>
      <w:r w:rsidR="00A87628" w:rsidRPr="00627F4B">
        <w:rPr>
          <w:szCs w:val="24"/>
        </w:rPr>
        <w:t xml:space="preserve"> </w:t>
      </w:r>
      <w:r w:rsidRPr="00627F4B">
        <w:rPr>
          <w:szCs w:val="24"/>
        </w:rPr>
        <w:t>должна пройти</w:t>
      </w:r>
      <w:r w:rsidR="00612811" w:rsidRPr="00627F4B">
        <w:rPr>
          <w:szCs w:val="24"/>
        </w:rPr>
        <w:t xml:space="preserve"> входной контроль, осуществляемый представителями </w:t>
      </w:r>
      <w:r w:rsidR="00E25357" w:rsidRPr="00627F4B">
        <w:rPr>
          <w:szCs w:val="24"/>
        </w:rPr>
        <w:t xml:space="preserve">филиала </w:t>
      </w:r>
      <w:r w:rsidR="00951BCF" w:rsidRPr="00627F4B">
        <w:rPr>
          <w:szCs w:val="24"/>
        </w:rPr>
        <w:t>ПАО</w:t>
      </w:r>
      <w:r w:rsidR="00E25357" w:rsidRPr="00627F4B">
        <w:rPr>
          <w:szCs w:val="24"/>
        </w:rPr>
        <w:t xml:space="preserve"> «</w:t>
      </w:r>
      <w:r w:rsidR="004B31AF">
        <w:rPr>
          <w:szCs w:val="24"/>
        </w:rPr>
        <w:t>Россети Центр</w:t>
      </w:r>
      <w:r w:rsidR="00E25357" w:rsidRPr="00627F4B">
        <w:rPr>
          <w:szCs w:val="24"/>
        </w:rPr>
        <w:t>» - «Белгородэнерго»</w:t>
      </w:r>
      <w:r w:rsidR="00612811" w:rsidRPr="00627F4B">
        <w:rPr>
          <w:szCs w:val="24"/>
        </w:rPr>
        <w:t xml:space="preserve"> и ответственными представителями Поставщика при получении </w:t>
      </w:r>
      <w:r w:rsidRPr="00627F4B">
        <w:rPr>
          <w:szCs w:val="24"/>
        </w:rPr>
        <w:t>их</w:t>
      </w:r>
      <w:r w:rsidR="00612811" w:rsidRPr="00627F4B">
        <w:rPr>
          <w:szCs w:val="24"/>
        </w:rPr>
        <w:t xml:space="preserve"> на склад.</w:t>
      </w:r>
    </w:p>
    <w:p w:rsidR="00612811" w:rsidRPr="00627F4B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27F4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Pr="00490DB7" w:rsidRDefault="00497866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</w:p>
    <w:p w:rsidR="00E25357" w:rsidRPr="00C46BC0" w:rsidRDefault="00E25357" w:rsidP="00451C4D">
      <w:pPr>
        <w:ind w:firstLine="0"/>
        <w:rPr>
          <w:color w:val="FF0000"/>
          <w:sz w:val="26"/>
          <w:szCs w:val="26"/>
        </w:rPr>
      </w:pPr>
    </w:p>
    <w:p w:rsidR="00E25357" w:rsidRPr="00C46BC0" w:rsidRDefault="00E25357" w:rsidP="00451C4D">
      <w:pPr>
        <w:ind w:firstLine="0"/>
        <w:rPr>
          <w:color w:val="FF0000"/>
          <w:sz w:val="26"/>
          <w:szCs w:val="26"/>
        </w:rPr>
      </w:pPr>
    </w:p>
    <w:p w:rsidR="00E25357" w:rsidRPr="00910238" w:rsidRDefault="00AF762C" w:rsidP="000F5D44">
      <w:pPr>
        <w:ind w:firstLine="0"/>
        <w:jc w:val="center"/>
        <w:rPr>
          <w:color w:val="FF0000"/>
          <w:sz w:val="26"/>
          <w:szCs w:val="26"/>
        </w:rPr>
      </w:pPr>
      <w:r w:rsidRPr="009432E7">
        <w:rPr>
          <w:sz w:val="26"/>
          <w:szCs w:val="26"/>
        </w:rPr>
        <w:t>Начальник СРЗАИиМ                                                                           О.Н. Ряднов</w:t>
      </w:r>
    </w:p>
    <w:sectPr w:rsidR="00E25357" w:rsidRPr="00910238" w:rsidSect="00036C45">
      <w:headerReference w:type="even" r:id="rId8"/>
      <w:footerReference w:type="default" r:id="rId9"/>
      <w:footerReference w:type="first" r:id="rId10"/>
      <w:pgSz w:w="12240" w:h="15840" w:code="1"/>
      <w:pgMar w:top="709" w:right="567" w:bottom="426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25A" w:rsidRDefault="0095025A">
      <w:r>
        <w:separator/>
      </w:r>
    </w:p>
  </w:endnote>
  <w:endnote w:type="continuationSeparator" w:id="0">
    <w:p w:rsidR="0095025A" w:rsidRDefault="00950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08942"/>
      <w:docPartObj>
        <w:docPartGallery w:val="Page Numbers (Bottom of Page)"/>
        <w:docPartUnique/>
      </w:docPartObj>
    </w:sdtPr>
    <w:sdtEndPr/>
    <w:sdtContent>
      <w:p w:rsidR="00036C45" w:rsidRDefault="003A4B82">
        <w:pPr>
          <w:pStyle w:val="aa"/>
          <w:jc w:val="center"/>
        </w:pPr>
        <w:r>
          <w:fldChar w:fldCharType="begin"/>
        </w:r>
        <w:r w:rsidR="002902BA">
          <w:instrText xml:space="preserve"> PAGE   \* MERGEFORMAT </w:instrText>
        </w:r>
        <w:r>
          <w:fldChar w:fldCharType="separate"/>
        </w:r>
        <w:r w:rsidR="001769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36C45" w:rsidRDefault="00036C4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08941"/>
      <w:docPartObj>
        <w:docPartGallery w:val="Page Numbers (Bottom of Page)"/>
        <w:docPartUnique/>
      </w:docPartObj>
    </w:sdtPr>
    <w:sdtEndPr/>
    <w:sdtContent>
      <w:p w:rsidR="00036C45" w:rsidRDefault="003A4B82">
        <w:pPr>
          <w:pStyle w:val="aa"/>
          <w:jc w:val="center"/>
        </w:pPr>
        <w:r>
          <w:fldChar w:fldCharType="begin"/>
        </w:r>
        <w:r w:rsidR="002902BA">
          <w:instrText xml:space="preserve"> PAGE   \* MERGEFORMAT </w:instrText>
        </w:r>
        <w:r>
          <w:fldChar w:fldCharType="separate"/>
        </w:r>
        <w:r w:rsidR="00036C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36C45" w:rsidRDefault="00036C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25A" w:rsidRDefault="0095025A">
      <w:r>
        <w:separator/>
      </w:r>
    </w:p>
  </w:footnote>
  <w:footnote w:type="continuationSeparator" w:id="0">
    <w:p w:rsidR="0095025A" w:rsidRDefault="00950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4AF" w:rsidRDefault="003A4B8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C44A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44AF">
      <w:rPr>
        <w:rStyle w:val="a7"/>
        <w:noProof/>
      </w:rPr>
      <w:t>1</w:t>
    </w:r>
    <w:r>
      <w:rPr>
        <w:rStyle w:val="a7"/>
      </w:rPr>
      <w:fldChar w:fldCharType="end"/>
    </w:r>
  </w:p>
  <w:p w:rsidR="009C44AF" w:rsidRDefault="009C44A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2F0E9904"/>
    <w:lvl w:ilvl="0" w:tplc="A3A433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504D71CC"/>
    <w:multiLevelType w:val="hybridMultilevel"/>
    <w:tmpl w:val="D25E1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053"/>
    <w:rsid w:val="00004DA3"/>
    <w:rsid w:val="0000513E"/>
    <w:rsid w:val="00005360"/>
    <w:rsid w:val="000069D6"/>
    <w:rsid w:val="00007041"/>
    <w:rsid w:val="00010695"/>
    <w:rsid w:val="000141BE"/>
    <w:rsid w:val="000150AB"/>
    <w:rsid w:val="00016752"/>
    <w:rsid w:val="00016DC9"/>
    <w:rsid w:val="00020BC6"/>
    <w:rsid w:val="00023BB4"/>
    <w:rsid w:val="00026ECC"/>
    <w:rsid w:val="00027351"/>
    <w:rsid w:val="000312FC"/>
    <w:rsid w:val="0003144D"/>
    <w:rsid w:val="00031516"/>
    <w:rsid w:val="00032681"/>
    <w:rsid w:val="00036612"/>
    <w:rsid w:val="00036C45"/>
    <w:rsid w:val="000403C7"/>
    <w:rsid w:val="00042AAD"/>
    <w:rsid w:val="00042ABF"/>
    <w:rsid w:val="00044156"/>
    <w:rsid w:val="00044383"/>
    <w:rsid w:val="00046DC2"/>
    <w:rsid w:val="00046E6D"/>
    <w:rsid w:val="0004703E"/>
    <w:rsid w:val="00050448"/>
    <w:rsid w:val="00051566"/>
    <w:rsid w:val="000544E5"/>
    <w:rsid w:val="00057FBD"/>
    <w:rsid w:val="000630F6"/>
    <w:rsid w:val="000679A8"/>
    <w:rsid w:val="00071958"/>
    <w:rsid w:val="000808BE"/>
    <w:rsid w:val="00084847"/>
    <w:rsid w:val="000858AE"/>
    <w:rsid w:val="00085DAC"/>
    <w:rsid w:val="0008747D"/>
    <w:rsid w:val="00094AC3"/>
    <w:rsid w:val="000961A3"/>
    <w:rsid w:val="000A0393"/>
    <w:rsid w:val="000A6598"/>
    <w:rsid w:val="000A6CAF"/>
    <w:rsid w:val="000B068C"/>
    <w:rsid w:val="000B5D7C"/>
    <w:rsid w:val="000B7290"/>
    <w:rsid w:val="000B7329"/>
    <w:rsid w:val="000B7484"/>
    <w:rsid w:val="000C1DBF"/>
    <w:rsid w:val="000C2897"/>
    <w:rsid w:val="000C3F41"/>
    <w:rsid w:val="000C69C2"/>
    <w:rsid w:val="000C6D57"/>
    <w:rsid w:val="000C6FE0"/>
    <w:rsid w:val="000D0F91"/>
    <w:rsid w:val="000D162D"/>
    <w:rsid w:val="000D33DA"/>
    <w:rsid w:val="000D3775"/>
    <w:rsid w:val="000D3808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5D44"/>
    <w:rsid w:val="000F6F5B"/>
    <w:rsid w:val="00101290"/>
    <w:rsid w:val="00101DD6"/>
    <w:rsid w:val="00106731"/>
    <w:rsid w:val="00113B3D"/>
    <w:rsid w:val="00115340"/>
    <w:rsid w:val="00117DC6"/>
    <w:rsid w:val="00120F84"/>
    <w:rsid w:val="00121455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024D"/>
    <w:rsid w:val="00141439"/>
    <w:rsid w:val="00143ED8"/>
    <w:rsid w:val="0014776F"/>
    <w:rsid w:val="0015016E"/>
    <w:rsid w:val="001509E5"/>
    <w:rsid w:val="0015383E"/>
    <w:rsid w:val="00153F44"/>
    <w:rsid w:val="00154809"/>
    <w:rsid w:val="001567CA"/>
    <w:rsid w:val="00156931"/>
    <w:rsid w:val="0016192E"/>
    <w:rsid w:val="0016286B"/>
    <w:rsid w:val="00162A2B"/>
    <w:rsid w:val="00163935"/>
    <w:rsid w:val="00163AC1"/>
    <w:rsid w:val="00165DBD"/>
    <w:rsid w:val="00165E14"/>
    <w:rsid w:val="00166355"/>
    <w:rsid w:val="00166FCC"/>
    <w:rsid w:val="00170481"/>
    <w:rsid w:val="00172E31"/>
    <w:rsid w:val="00173531"/>
    <w:rsid w:val="00175B84"/>
    <w:rsid w:val="00176945"/>
    <w:rsid w:val="00176C08"/>
    <w:rsid w:val="00182091"/>
    <w:rsid w:val="001867A0"/>
    <w:rsid w:val="00186D10"/>
    <w:rsid w:val="00190A26"/>
    <w:rsid w:val="001923B0"/>
    <w:rsid w:val="00192BFE"/>
    <w:rsid w:val="00192E02"/>
    <w:rsid w:val="001936CF"/>
    <w:rsid w:val="00195E7E"/>
    <w:rsid w:val="001962E5"/>
    <w:rsid w:val="00196802"/>
    <w:rsid w:val="001A22A5"/>
    <w:rsid w:val="001A2829"/>
    <w:rsid w:val="001A5D99"/>
    <w:rsid w:val="001A7AC6"/>
    <w:rsid w:val="001B285C"/>
    <w:rsid w:val="001B2AAF"/>
    <w:rsid w:val="001B3E25"/>
    <w:rsid w:val="001C37EA"/>
    <w:rsid w:val="001D2559"/>
    <w:rsid w:val="001D4B0D"/>
    <w:rsid w:val="001E319B"/>
    <w:rsid w:val="001E360F"/>
    <w:rsid w:val="001E61E9"/>
    <w:rsid w:val="001F090B"/>
    <w:rsid w:val="001F19B0"/>
    <w:rsid w:val="001F2686"/>
    <w:rsid w:val="001F5706"/>
    <w:rsid w:val="001F5F57"/>
    <w:rsid w:val="001F6CEB"/>
    <w:rsid w:val="002037CA"/>
    <w:rsid w:val="00206147"/>
    <w:rsid w:val="00206767"/>
    <w:rsid w:val="0020786F"/>
    <w:rsid w:val="00213168"/>
    <w:rsid w:val="0021378B"/>
    <w:rsid w:val="00214257"/>
    <w:rsid w:val="0021474F"/>
    <w:rsid w:val="00215D8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69EB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28B0"/>
    <w:rsid w:val="00274583"/>
    <w:rsid w:val="002761C6"/>
    <w:rsid w:val="002764EC"/>
    <w:rsid w:val="0028198D"/>
    <w:rsid w:val="00281C4A"/>
    <w:rsid w:val="00282733"/>
    <w:rsid w:val="00285218"/>
    <w:rsid w:val="00285586"/>
    <w:rsid w:val="00286CF9"/>
    <w:rsid w:val="00287E46"/>
    <w:rsid w:val="002902BA"/>
    <w:rsid w:val="002920BD"/>
    <w:rsid w:val="002941EE"/>
    <w:rsid w:val="00294421"/>
    <w:rsid w:val="0029460D"/>
    <w:rsid w:val="002953E7"/>
    <w:rsid w:val="002957D5"/>
    <w:rsid w:val="00295F44"/>
    <w:rsid w:val="002A04A8"/>
    <w:rsid w:val="002A12AD"/>
    <w:rsid w:val="002A1FAD"/>
    <w:rsid w:val="002A3E9F"/>
    <w:rsid w:val="002A3EAD"/>
    <w:rsid w:val="002A50E3"/>
    <w:rsid w:val="002A7D7B"/>
    <w:rsid w:val="002A7D9E"/>
    <w:rsid w:val="002B06A7"/>
    <w:rsid w:val="002B3093"/>
    <w:rsid w:val="002C08A7"/>
    <w:rsid w:val="002C19BB"/>
    <w:rsid w:val="002C1AA6"/>
    <w:rsid w:val="002C23C4"/>
    <w:rsid w:val="002C3E45"/>
    <w:rsid w:val="002C5262"/>
    <w:rsid w:val="002C5858"/>
    <w:rsid w:val="002C6308"/>
    <w:rsid w:val="002D1182"/>
    <w:rsid w:val="002D1202"/>
    <w:rsid w:val="002D133C"/>
    <w:rsid w:val="002D5E88"/>
    <w:rsid w:val="002E02DC"/>
    <w:rsid w:val="002E18B5"/>
    <w:rsid w:val="002E22F4"/>
    <w:rsid w:val="002E3087"/>
    <w:rsid w:val="002E602B"/>
    <w:rsid w:val="002E63DE"/>
    <w:rsid w:val="002E6C8A"/>
    <w:rsid w:val="002F43D3"/>
    <w:rsid w:val="002F62C5"/>
    <w:rsid w:val="002F67AF"/>
    <w:rsid w:val="002F6ABE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39C9"/>
    <w:rsid w:val="003245FE"/>
    <w:rsid w:val="0032513B"/>
    <w:rsid w:val="00325640"/>
    <w:rsid w:val="003270AA"/>
    <w:rsid w:val="00327A8D"/>
    <w:rsid w:val="003317E2"/>
    <w:rsid w:val="00331BAE"/>
    <w:rsid w:val="00340419"/>
    <w:rsid w:val="0034259A"/>
    <w:rsid w:val="0034536F"/>
    <w:rsid w:val="00346084"/>
    <w:rsid w:val="00353334"/>
    <w:rsid w:val="00353FE8"/>
    <w:rsid w:val="00354572"/>
    <w:rsid w:val="0035538F"/>
    <w:rsid w:val="003554E5"/>
    <w:rsid w:val="00355F50"/>
    <w:rsid w:val="0036100E"/>
    <w:rsid w:val="003625B2"/>
    <w:rsid w:val="00362AAD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85CFE"/>
    <w:rsid w:val="00391F3C"/>
    <w:rsid w:val="00393C53"/>
    <w:rsid w:val="003A2A2F"/>
    <w:rsid w:val="003A2F10"/>
    <w:rsid w:val="003A4892"/>
    <w:rsid w:val="003A4B82"/>
    <w:rsid w:val="003A7C5D"/>
    <w:rsid w:val="003A7DDA"/>
    <w:rsid w:val="003B0588"/>
    <w:rsid w:val="003B3F9A"/>
    <w:rsid w:val="003B4D40"/>
    <w:rsid w:val="003B7589"/>
    <w:rsid w:val="003B7723"/>
    <w:rsid w:val="003C0AFD"/>
    <w:rsid w:val="003C1592"/>
    <w:rsid w:val="003C164C"/>
    <w:rsid w:val="003C222F"/>
    <w:rsid w:val="003C2EDA"/>
    <w:rsid w:val="003C67A5"/>
    <w:rsid w:val="003D02A2"/>
    <w:rsid w:val="003D1ACA"/>
    <w:rsid w:val="003D644A"/>
    <w:rsid w:val="003D6545"/>
    <w:rsid w:val="003D7943"/>
    <w:rsid w:val="003D7B36"/>
    <w:rsid w:val="003E11E9"/>
    <w:rsid w:val="003E2BE8"/>
    <w:rsid w:val="003E7D01"/>
    <w:rsid w:val="003F1A59"/>
    <w:rsid w:val="003F2357"/>
    <w:rsid w:val="003F2D3B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46B"/>
    <w:rsid w:val="004062AC"/>
    <w:rsid w:val="0040741D"/>
    <w:rsid w:val="004077A8"/>
    <w:rsid w:val="00407B65"/>
    <w:rsid w:val="00407D17"/>
    <w:rsid w:val="00407E0A"/>
    <w:rsid w:val="004106D9"/>
    <w:rsid w:val="0041077B"/>
    <w:rsid w:val="00411F09"/>
    <w:rsid w:val="004153BA"/>
    <w:rsid w:val="00415731"/>
    <w:rsid w:val="00416124"/>
    <w:rsid w:val="00417997"/>
    <w:rsid w:val="00424173"/>
    <w:rsid w:val="00426047"/>
    <w:rsid w:val="00426525"/>
    <w:rsid w:val="00426C7D"/>
    <w:rsid w:val="004272B5"/>
    <w:rsid w:val="0043338D"/>
    <w:rsid w:val="00435FE2"/>
    <w:rsid w:val="00437205"/>
    <w:rsid w:val="00437D8C"/>
    <w:rsid w:val="00440D61"/>
    <w:rsid w:val="0044147D"/>
    <w:rsid w:val="004437D3"/>
    <w:rsid w:val="004465BA"/>
    <w:rsid w:val="00450986"/>
    <w:rsid w:val="00451C4D"/>
    <w:rsid w:val="00453474"/>
    <w:rsid w:val="0045572F"/>
    <w:rsid w:val="00455924"/>
    <w:rsid w:val="004559BA"/>
    <w:rsid w:val="00460AA5"/>
    <w:rsid w:val="00460E85"/>
    <w:rsid w:val="00462569"/>
    <w:rsid w:val="00462826"/>
    <w:rsid w:val="004674DB"/>
    <w:rsid w:val="00472626"/>
    <w:rsid w:val="00476BBD"/>
    <w:rsid w:val="00476EAE"/>
    <w:rsid w:val="0047759E"/>
    <w:rsid w:val="004802C3"/>
    <w:rsid w:val="00480474"/>
    <w:rsid w:val="004813F2"/>
    <w:rsid w:val="00482787"/>
    <w:rsid w:val="0048342B"/>
    <w:rsid w:val="004834A5"/>
    <w:rsid w:val="00483C96"/>
    <w:rsid w:val="0048430B"/>
    <w:rsid w:val="00484B82"/>
    <w:rsid w:val="004876F7"/>
    <w:rsid w:val="00490B8B"/>
    <w:rsid w:val="00490D5B"/>
    <w:rsid w:val="00490DB7"/>
    <w:rsid w:val="00490EA7"/>
    <w:rsid w:val="00492EC7"/>
    <w:rsid w:val="00497866"/>
    <w:rsid w:val="00497F02"/>
    <w:rsid w:val="004A353B"/>
    <w:rsid w:val="004A359B"/>
    <w:rsid w:val="004A3D52"/>
    <w:rsid w:val="004A59DC"/>
    <w:rsid w:val="004A668C"/>
    <w:rsid w:val="004A6926"/>
    <w:rsid w:val="004A7126"/>
    <w:rsid w:val="004A7ACD"/>
    <w:rsid w:val="004B31AF"/>
    <w:rsid w:val="004B45B7"/>
    <w:rsid w:val="004B4632"/>
    <w:rsid w:val="004B5E88"/>
    <w:rsid w:val="004B5FD9"/>
    <w:rsid w:val="004B647B"/>
    <w:rsid w:val="004C0518"/>
    <w:rsid w:val="004C0967"/>
    <w:rsid w:val="004C14A4"/>
    <w:rsid w:val="004C17FD"/>
    <w:rsid w:val="004C1A5E"/>
    <w:rsid w:val="004C1D71"/>
    <w:rsid w:val="004C28F6"/>
    <w:rsid w:val="004C2CD2"/>
    <w:rsid w:val="004C2D13"/>
    <w:rsid w:val="004C2F54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E3F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4F7949"/>
    <w:rsid w:val="005035CA"/>
    <w:rsid w:val="00510CC9"/>
    <w:rsid w:val="00511EF6"/>
    <w:rsid w:val="00512505"/>
    <w:rsid w:val="00512E31"/>
    <w:rsid w:val="0051645F"/>
    <w:rsid w:val="00517796"/>
    <w:rsid w:val="0052606E"/>
    <w:rsid w:val="005263EE"/>
    <w:rsid w:val="005308BD"/>
    <w:rsid w:val="005308BF"/>
    <w:rsid w:val="005310E2"/>
    <w:rsid w:val="00531D00"/>
    <w:rsid w:val="005320F8"/>
    <w:rsid w:val="005327F9"/>
    <w:rsid w:val="00532DFF"/>
    <w:rsid w:val="00533505"/>
    <w:rsid w:val="0053377F"/>
    <w:rsid w:val="00534713"/>
    <w:rsid w:val="0053658C"/>
    <w:rsid w:val="00536758"/>
    <w:rsid w:val="00536BC7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94D"/>
    <w:rsid w:val="00553C3F"/>
    <w:rsid w:val="00553CD4"/>
    <w:rsid w:val="00555D35"/>
    <w:rsid w:val="00557871"/>
    <w:rsid w:val="00560406"/>
    <w:rsid w:val="0056133F"/>
    <w:rsid w:val="00567CD4"/>
    <w:rsid w:val="0057500D"/>
    <w:rsid w:val="0058023E"/>
    <w:rsid w:val="00581AE8"/>
    <w:rsid w:val="00581D2D"/>
    <w:rsid w:val="00582A6B"/>
    <w:rsid w:val="005836CD"/>
    <w:rsid w:val="00584EEB"/>
    <w:rsid w:val="005859D2"/>
    <w:rsid w:val="00587B52"/>
    <w:rsid w:val="00590316"/>
    <w:rsid w:val="005916D0"/>
    <w:rsid w:val="00592891"/>
    <w:rsid w:val="00593ABF"/>
    <w:rsid w:val="00594C53"/>
    <w:rsid w:val="00595561"/>
    <w:rsid w:val="0059636A"/>
    <w:rsid w:val="0059669F"/>
    <w:rsid w:val="00596DE2"/>
    <w:rsid w:val="00597EE1"/>
    <w:rsid w:val="005A29B8"/>
    <w:rsid w:val="005A31ED"/>
    <w:rsid w:val="005A38CB"/>
    <w:rsid w:val="005A6D53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2DEE"/>
    <w:rsid w:val="005D32C6"/>
    <w:rsid w:val="005D3329"/>
    <w:rsid w:val="005D3DBA"/>
    <w:rsid w:val="005D4B2E"/>
    <w:rsid w:val="005D5206"/>
    <w:rsid w:val="005D60BD"/>
    <w:rsid w:val="005E02C1"/>
    <w:rsid w:val="005E292D"/>
    <w:rsid w:val="005E353E"/>
    <w:rsid w:val="005E3B70"/>
    <w:rsid w:val="005E67DF"/>
    <w:rsid w:val="005E7B21"/>
    <w:rsid w:val="005E7D1F"/>
    <w:rsid w:val="005F0A59"/>
    <w:rsid w:val="005F2F38"/>
    <w:rsid w:val="005F3643"/>
    <w:rsid w:val="005F4511"/>
    <w:rsid w:val="005F5731"/>
    <w:rsid w:val="005F5C94"/>
    <w:rsid w:val="005F7A1F"/>
    <w:rsid w:val="006004FC"/>
    <w:rsid w:val="00602410"/>
    <w:rsid w:val="006033B0"/>
    <w:rsid w:val="0060420B"/>
    <w:rsid w:val="00605D5D"/>
    <w:rsid w:val="00605E5D"/>
    <w:rsid w:val="00610EBB"/>
    <w:rsid w:val="006121A0"/>
    <w:rsid w:val="00612811"/>
    <w:rsid w:val="006149C7"/>
    <w:rsid w:val="00615023"/>
    <w:rsid w:val="00615786"/>
    <w:rsid w:val="00615D22"/>
    <w:rsid w:val="00616FAD"/>
    <w:rsid w:val="00622474"/>
    <w:rsid w:val="00622E6C"/>
    <w:rsid w:val="00624461"/>
    <w:rsid w:val="00625088"/>
    <w:rsid w:val="0062541E"/>
    <w:rsid w:val="006269BB"/>
    <w:rsid w:val="00627F4B"/>
    <w:rsid w:val="0063270F"/>
    <w:rsid w:val="00632BA3"/>
    <w:rsid w:val="00635291"/>
    <w:rsid w:val="006364F4"/>
    <w:rsid w:val="00637325"/>
    <w:rsid w:val="006405AF"/>
    <w:rsid w:val="006413A6"/>
    <w:rsid w:val="00643D80"/>
    <w:rsid w:val="00644676"/>
    <w:rsid w:val="0064471B"/>
    <w:rsid w:val="006459FD"/>
    <w:rsid w:val="00647228"/>
    <w:rsid w:val="006512FD"/>
    <w:rsid w:val="00651664"/>
    <w:rsid w:val="00652856"/>
    <w:rsid w:val="0065321F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0ECC"/>
    <w:rsid w:val="00681C28"/>
    <w:rsid w:val="006837DC"/>
    <w:rsid w:val="006841FC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3260"/>
    <w:rsid w:val="006B3A56"/>
    <w:rsid w:val="006B4A0A"/>
    <w:rsid w:val="006B4B4D"/>
    <w:rsid w:val="006B55AD"/>
    <w:rsid w:val="006B64A3"/>
    <w:rsid w:val="006B7AFA"/>
    <w:rsid w:val="006C0CD6"/>
    <w:rsid w:val="006C4CFA"/>
    <w:rsid w:val="006C5286"/>
    <w:rsid w:val="006C5308"/>
    <w:rsid w:val="006C75F1"/>
    <w:rsid w:val="006D0FA3"/>
    <w:rsid w:val="006D1137"/>
    <w:rsid w:val="006D1836"/>
    <w:rsid w:val="006D4AD2"/>
    <w:rsid w:val="006D4C35"/>
    <w:rsid w:val="006D51BB"/>
    <w:rsid w:val="006D5362"/>
    <w:rsid w:val="006E018C"/>
    <w:rsid w:val="006E1458"/>
    <w:rsid w:val="006E14EB"/>
    <w:rsid w:val="006E4D7C"/>
    <w:rsid w:val="006E56BF"/>
    <w:rsid w:val="006E64BE"/>
    <w:rsid w:val="006E7183"/>
    <w:rsid w:val="006F0E36"/>
    <w:rsid w:val="006F2170"/>
    <w:rsid w:val="006F29C7"/>
    <w:rsid w:val="006F5D72"/>
    <w:rsid w:val="006F6857"/>
    <w:rsid w:val="006F6D72"/>
    <w:rsid w:val="006F7734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4050"/>
    <w:rsid w:val="00724B9B"/>
    <w:rsid w:val="007326A6"/>
    <w:rsid w:val="007326BC"/>
    <w:rsid w:val="00732BFD"/>
    <w:rsid w:val="00732C5D"/>
    <w:rsid w:val="00735AA9"/>
    <w:rsid w:val="0074028B"/>
    <w:rsid w:val="007435DC"/>
    <w:rsid w:val="00744BB7"/>
    <w:rsid w:val="007472EC"/>
    <w:rsid w:val="0074788E"/>
    <w:rsid w:val="00747ADF"/>
    <w:rsid w:val="00751EBA"/>
    <w:rsid w:val="00752785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70A3B"/>
    <w:rsid w:val="00770D15"/>
    <w:rsid w:val="007717FF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1BE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2AA6"/>
    <w:rsid w:val="007B56FE"/>
    <w:rsid w:val="007B60B8"/>
    <w:rsid w:val="007B6CB8"/>
    <w:rsid w:val="007B79C1"/>
    <w:rsid w:val="007B7DF7"/>
    <w:rsid w:val="007C053D"/>
    <w:rsid w:val="007C1D21"/>
    <w:rsid w:val="007C25C3"/>
    <w:rsid w:val="007C29DD"/>
    <w:rsid w:val="007C3A73"/>
    <w:rsid w:val="007C51F0"/>
    <w:rsid w:val="007C5772"/>
    <w:rsid w:val="007D158D"/>
    <w:rsid w:val="007D4637"/>
    <w:rsid w:val="007D4BE7"/>
    <w:rsid w:val="007D54B2"/>
    <w:rsid w:val="007D6C0C"/>
    <w:rsid w:val="007D75C6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216B"/>
    <w:rsid w:val="00811566"/>
    <w:rsid w:val="00813A61"/>
    <w:rsid w:val="00814132"/>
    <w:rsid w:val="0081476B"/>
    <w:rsid w:val="00815E09"/>
    <w:rsid w:val="00817C7D"/>
    <w:rsid w:val="008205F9"/>
    <w:rsid w:val="008206B5"/>
    <w:rsid w:val="00820924"/>
    <w:rsid w:val="00822362"/>
    <w:rsid w:val="00822B83"/>
    <w:rsid w:val="0082481E"/>
    <w:rsid w:val="008251F8"/>
    <w:rsid w:val="00825493"/>
    <w:rsid w:val="00825EDB"/>
    <w:rsid w:val="0082648A"/>
    <w:rsid w:val="00826DFF"/>
    <w:rsid w:val="008274AA"/>
    <w:rsid w:val="0082755E"/>
    <w:rsid w:val="008308C3"/>
    <w:rsid w:val="00832103"/>
    <w:rsid w:val="00833C23"/>
    <w:rsid w:val="008354F7"/>
    <w:rsid w:val="00835EF7"/>
    <w:rsid w:val="008363E5"/>
    <w:rsid w:val="00841EA2"/>
    <w:rsid w:val="00842BA9"/>
    <w:rsid w:val="00842C0C"/>
    <w:rsid w:val="008433F9"/>
    <w:rsid w:val="00843B4D"/>
    <w:rsid w:val="00847926"/>
    <w:rsid w:val="00850154"/>
    <w:rsid w:val="008546A6"/>
    <w:rsid w:val="00855FCB"/>
    <w:rsid w:val="008574C3"/>
    <w:rsid w:val="00857D4B"/>
    <w:rsid w:val="0086531F"/>
    <w:rsid w:val="00865492"/>
    <w:rsid w:val="008667B2"/>
    <w:rsid w:val="0087122F"/>
    <w:rsid w:val="008727FA"/>
    <w:rsid w:val="0087407B"/>
    <w:rsid w:val="008740B4"/>
    <w:rsid w:val="0087432F"/>
    <w:rsid w:val="0087433A"/>
    <w:rsid w:val="0087572B"/>
    <w:rsid w:val="00881604"/>
    <w:rsid w:val="00882903"/>
    <w:rsid w:val="008832E3"/>
    <w:rsid w:val="00883BAE"/>
    <w:rsid w:val="00884BC3"/>
    <w:rsid w:val="00892C4C"/>
    <w:rsid w:val="00894850"/>
    <w:rsid w:val="008A0375"/>
    <w:rsid w:val="008A0A14"/>
    <w:rsid w:val="008A2574"/>
    <w:rsid w:val="008A5CA5"/>
    <w:rsid w:val="008A6687"/>
    <w:rsid w:val="008B22FE"/>
    <w:rsid w:val="008B41DF"/>
    <w:rsid w:val="008B480E"/>
    <w:rsid w:val="008B7618"/>
    <w:rsid w:val="008C09F5"/>
    <w:rsid w:val="008C20E5"/>
    <w:rsid w:val="008C2337"/>
    <w:rsid w:val="008C3F61"/>
    <w:rsid w:val="008C4722"/>
    <w:rsid w:val="008C59F1"/>
    <w:rsid w:val="008C76CC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2924"/>
    <w:rsid w:val="008E2B70"/>
    <w:rsid w:val="008E495A"/>
    <w:rsid w:val="008E78B7"/>
    <w:rsid w:val="008E7F56"/>
    <w:rsid w:val="008F31BD"/>
    <w:rsid w:val="008F3930"/>
    <w:rsid w:val="008F3A51"/>
    <w:rsid w:val="008F5DD1"/>
    <w:rsid w:val="00900E6D"/>
    <w:rsid w:val="00900F5B"/>
    <w:rsid w:val="009011C0"/>
    <w:rsid w:val="009022A6"/>
    <w:rsid w:val="009039EB"/>
    <w:rsid w:val="009067C7"/>
    <w:rsid w:val="00910238"/>
    <w:rsid w:val="00911268"/>
    <w:rsid w:val="009134A5"/>
    <w:rsid w:val="00913BC4"/>
    <w:rsid w:val="00913E30"/>
    <w:rsid w:val="00915176"/>
    <w:rsid w:val="00915573"/>
    <w:rsid w:val="00916AF6"/>
    <w:rsid w:val="009205BB"/>
    <w:rsid w:val="00924511"/>
    <w:rsid w:val="009334C0"/>
    <w:rsid w:val="009337EA"/>
    <w:rsid w:val="00934F00"/>
    <w:rsid w:val="00935020"/>
    <w:rsid w:val="00937CFB"/>
    <w:rsid w:val="00940097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025A"/>
    <w:rsid w:val="00951BCF"/>
    <w:rsid w:val="009520A3"/>
    <w:rsid w:val="00952EB8"/>
    <w:rsid w:val="009537B9"/>
    <w:rsid w:val="009605DB"/>
    <w:rsid w:val="009630C2"/>
    <w:rsid w:val="009639CE"/>
    <w:rsid w:val="00963BEB"/>
    <w:rsid w:val="00966777"/>
    <w:rsid w:val="00967633"/>
    <w:rsid w:val="00967E65"/>
    <w:rsid w:val="00970197"/>
    <w:rsid w:val="00970D37"/>
    <w:rsid w:val="00971559"/>
    <w:rsid w:val="009718E5"/>
    <w:rsid w:val="00971945"/>
    <w:rsid w:val="00973170"/>
    <w:rsid w:val="00973C4F"/>
    <w:rsid w:val="0097481A"/>
    <w:rsid w:val="009773EE"/>
    <w:rsid w:val="00984849"/>
    <w:rsid w:val="00991BDD"/>
    <w:rsid w:val="0099327E"/>
    <w:rsid w:val="009A2E7D"/>
    <w:rsid w:val="009A3226"/>
    <w:rsid w:val="009B09DD"/>
    <w:rsid w:val="009B2FD2"/>
    <w:rsid w:val="009B521D"/>
    <w:rsid w:val="009B5D3A"/>
    <w:rsid w:val="009C0389"/>
    <w:rsid w:val="009C14FB"/>
    <w:rsid w:val="009C200B"/>
    <w:rsid w:val="009C3C87"/>
    <w:rsid w:val="009C44AF"/>
    <w:rsid w:val="009C6411"/>
    <w:rsid w:val="009C66EA"/>
    <w:rsid w:val="009D1E23"/>
    <w:rsid w:val="009D2B2A"/>
    <w:rsid w:val="009D3ED3"/>
    <w:rsid w:val="009D50D5"/>
    <w:rsid w:val="009D5301"/>
    <w:rsid w:val="009D5B2B"/>
    <w:rsid w:val="009D6861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9BB"/>
    <w:rsid w:val="00A00C51"/>
    <w:rsid w:val="00A00EAB"/>
    <w:rsid w:val="00A022E0"/>
    <w:rsid w:val="00A0249A"/>
    <w:rsid w:val="00A03165"/>
    <w:rsid w:val="00A06807"/>
    <w:rsid w:val="00A11828"/>
    <w:rsid w:val="00A1241A"/>
    <w:rsid w:val="00A1375C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3AEC"/>
    <w:rsid w:val="00A35ABE"/>
    <w:rsid w:val="00A36A78"/>
    <w:rsid w:val="00A40BAC"/>
    <w:rsid w:val="00A41181"/>
    <w:rsid w:val="00A420E1"/>
    <w:rsid w:val="00A440EA"/>
    <w:rsid w:val="00A46FC6"/>
    <w:rsid w:val="00A501FF"/>
    <w:rsid w:val="00A50F37"/>
    <w:rsid w:val="00A515A6"/>
    <w:rsid w:val="00A52D10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9C"/>
    <w:rsid w:val="00A66CCC"/>
    <w:rsid w:val="00A67B38"/>
    <w:rsid w:val="00A72317"/>
    <w:rsid w:val="00A74EE0"/>
    <w:rsid w:val="00A754B3"/>
    <w:rsid w:val="00A76E85"/>
    <w:rsid w:val="00A81795"/>
    <w:rsid w:val="00A8452F"/>
    <w:rsid w:val="00A86855"/>
    <w:rsid w:val="00A87061"/>
    <w:rsid w:val="00A87628"/>
    <w:rsid w:val="00A87D30"/>
    <w:rsid w:val="00A90CFE"/>
    <w:rsid w:val="00A90F72"/>
    <w:rsid w:val="00A91C9F"/>
    <w:rsid w:val="00A93000"/>
    <w:rsid w:val="00A937CA"/>
    <w:rsid w:val="00A93CD6"/>
    <w:rsid w:val="00A97E27"/>
    <w:rsid w:val="00AA0527"/>
    <w:rsid w:val="00AA1FFE"/>
    <w:rsid w:val="00AA2CDA"/>
    <w:rsid w:val="00AA6A26"/>
    <w:rsid w:val="00AA6F7C"/>
    <w:rsid w:val="00AA6FEE"/>
    <w:rsid w:val="00AA7EBB"/>
    <w:rsid w:val="00AB0945"/>
    <w:rsid w:val="00AB1C4B"/>
    <w:rsid w:val="00AB2B0D"/>
    <w:rsid w:val="00AB2F75"/>
    <w:rsid w:val="00AB4C39"/>
    <w:rsid w:val="00AB505E"/>
    <w:rsid w:val="00AB7195"/>
    <w:rsid w:val="00AB7B5F"/>
    <w:rsid w:val="00AC15BD"/>
    <w:rsid w:val="00AC3175"/>
    <w:rsid w:val="00AC3825"/>
    <w:rsid w:val="00AC53F7"/>
    <w:rsid w:val="00AC74F3"/>
    <w:rsid w:val="00AC7F6B"/>
    <w:rsid w:val="00AD3598"/>
    <w:rsid w:val="00AD4DE9"/>
    <w:rsid w:val="00AD52A0"/>
    <w:rsid w:val="00AE1B50"/>
    <w:rsid w:val="00AE2CE9"/>
    <w:rsid w:val="00AE3395"/>
    <w:rsid w:val="00AE3899"/>
    <w:rsid w:val="00AE6E52"/>
    <w:rsid w:val="00AE7BDC"/>
    <w:rsid w:val="00AE7FC6"/>
    <w:rsid w:val="00AF18D4"/>
    <w:rsid w:val="00AF5C3C"/>
    <w:rsid w:val="00AF71B7"/>
    <w:rsid w:val="00AF7208"/>
    <w:rsid w:val="00AF762C"/>
    <w:rsid w:val="00B010B8"/>
    <w:rsid w:val="00B01441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3D35"/>
    <w:rsid w:val="00B152F1"/>
    <w:rsid w:val="00B1601B"/>
    <w:rsid w:val="00B24C00"/>
    <w:rsid w:val="00B31336"/>
    <w:rsid w:val="00B3141F"/>
    <w:rsid w:val="00B416CE"/>
    <w:rsid w:val="00B4184D"/>
    <w:rsid w:val="00B41D5F"/>
    <w:rsid w:val="00B42BD5"/>
    <w:rsid w:val="00B43052"/>
    <w:rsid w:val="00B44839"/>
    <w:rsid w:val="00B45886"/>
    <w:rsid w:val="00B45EAF"/>
    <w:rsid w:val="00B51EB6"/>
    <w:rsid w:val="00B54E2D"/>
    <w:rsid w:val="00B55D19"/>
    <w:rsid w:val="00B55DE6"/>
    <w:rsid w:val="00B57A29"/>
    <w:rsid w:val="00B61BAC"/>
    <w:rsid w:val="00B63411"/>
    <w:rsid w:val="00B64F5E"/>
    <w:rsid w:val="00B65693"/>
    <w:rsid w:val="00B6580F"/>
    <w:rsid w:val="00B66055"/>
    <w:rsid w:val="00B71096"/>
    <w:rsid w:val="00B72473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BB0"/>
    <w:rsid w:val="00B87BD8"/>
    <w:rsid w:val="00B92097"/>
    <w:rsid w:val="00B93ADD"/>
    <w:rsid w:val="00B946A9"/>
    <w:rsid w:val="00B97488"/>
    <w:rsid w:val="00B97AC4"/>
    <w:rsid w:val="00BA0DE5"/>
    <w:rsid w:val="00BA19D6"/>
    <w:rsid w:val="00BA1F55"/>
    <w:rsid w:val="00BA686F"/>
    <w:rsid w:val="00BB139B"/>
    <w:rsid w:val="00BB18EE"/>
    <w:rsid w:val="00BB2541"/>
    <w:rsid w:val="00BB2F1B"/>
    <w:rsid w:val="00BB2FE6"/>
    <w:rsid w:val="00BB323E"/>
    <w:rsid w:val="00BB5F31"/>
    <w:rsid w:val="00BB694B"/>
    <w:rsid w:val="00BB6EA4"/>
    <w:rsid w:val="00BB71BC"/>
    <w:rsid w:val="00BC0E6E"/>
    <w:rsid w:val="00BC27DB"/>
    <w:rsid w:val="00BC5221"/>
    <w:rsid w:val="00BC557F"/>
    <w:rsid w:val="00BC5631"/>
    <w:rsid w:val="00BC6724"/>
    <w:rsid w:val="00BC7B5B"/>
    <w:rsid w:val="00BD14DF"/>
    <w:rsid w:val="00BD1C51"/>
    <w:rsid w:val="00BD43C4"/>
    <w:rsid w:val="00BD634D"/>
    <w:rsid w:val="00BD705D"/>
    <w:rsid w:val="00BD73E8"/>
    <w:rsid w:val="00BE0260"/>
    <w:rsid w:val="00BE3234"/>
    <w:rsid w:val="00BE3435"/>
    <w:rsid w:val="00BE5801"/>
    <w:rsid w:val="00BE7AEA"/>
    <w:rsid w:val="00BF028A"/>
    <w:rsid w:val="00BF20ED"/>
    <w:rsid w:val="00BF3190"/>
    <w:rsid w:val="00BF4346"/>
    <w:rsid w:val="00BF612E"/>
    <w:rsid w:val="00C01892"/>
    <w:rsid w:val="00C036E8"/>
    <w:rsid w:val="00C05A80"/>
    <w:rsid w:val="00C12368"/>
    <w:rsid w:val="00C13817"/>
    <w:rsid w:val="00C142E2"/>
    <w:rsid w:val="00C15F94"/>
    <w:rsid w:val="00C16173"/>
    <w:rsid w:val="00C17191"/>
    <w:rsid w:val="00C1752C"/>
    <w:rsid w:val="00C179D9"/>
    <w:rsid w:val="00C20961"/>
    <w:rsid w:val="00C22EC4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1807"/>
    <w:rsid w:val="00C44DD6"/>
    <w:rsid w:val="00C456AB"/>
    <w:rsid w:val="00C457BA"/>
    <w:rsid w:val="00C45963"/>
    <w:rsid w:val="00C46838"/>
    <w:rsid w:val="00C46BC0"/>
    <w:rsid w:val="00C47FBB"/>
    <w:rsid w:val="00C50159"/>
    <w:rsid w:val="00C52676"/>
    <w:rsid w:val="00C52D31"/>
    <w:rsid w:val="00C53688"/>
    <w:rsid w:val="00C55A2E"/>
    <w:rsid w:val="00C5629C"/>
    <w:rsid w:val="00C601CC"/>
    <w:rsid w:val="00C613E0"/>
    <w:rsid w:val="00C61D4D"/>
    <w:rsid w:val="00C62013"/>
    <w:rsid w:val="00C63F78"/>
    <w:rsid w:val="00C64F35"/>
    <w:rsid w:val="00C65954"/>
    <w:rsid w:val="00C660A1"/>
    <w:rsid w:val="00C702E1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178E"/>
    <w:rsid w:val="00C9287E"/>
    <w:rsid w:val="00C947B3"/>
    <w:rsid w:val="00C94BA4"/>
    <w:rsid w:val="00C9764E"/>
    <w:rsid w:val="00C97BEA"/>
    <w:rsid w:val="00C97E17"/>
    <w:rsid w:val="00CA1F26"/>
    <w:rsid w:val="00CA4F63"/>
    <w:rsid w:val="00CA5205"/>
    <w:rsid w:val="00CA5BDB"/>
    <w:rsid w:val="00CA7986"/>
    <w:rsid w:val="00CA7A88"/>
    <w:rsid w:val="00CB00C3"/>
    <w:rsid w:val="00CB0D3C"/>
    <w:rsid w:val="00CB2DEF"/>
    <w:rsid w:val="00CB3AD4"/>
    <w:rsid w:val="00CB6E9A"/>
    <w:rsid w:val="00CB7033"/>
    <w:rsid w:val="00CC1E26"/>
    <w:rsid w:val="00CC4C73"/>
    <w:rsid w:val="00CD2DA5"/>
    <w:rsid w:val="00CD3354"/>
    <w:rsid w:val="00CD48A1"/>
    <w:rsid w:val="00CD693A"/>
    <w:rsid w:val="00CD7716"/>
    <w:rsid w:val="00CD7C0C"/>
    <w:rsid w:val="00CD7F57"/>
    <w:rsid w:val="00CE1461"/>
    <w:rsid w:val="00CE2289"/>
    <w:rsid w:val="00CE2556"/>
    <w:rsid w:val="00CE3D3C"/>
    <w:rsid w:val="00CE6EB5"/>
    <w:rsid w:val="00CF08BA"/>
    <w:rsid w:val="00CF0E1A"/>
    <w:rsid w:val="00CF4176"/>
    <w:rsid w:val="00CF6699"/>
    <w:rsid w:val="00D00975"/>
    <w:rsid w:val="00D01410"/>
    <w:rsid w:val="00D02549"/>
    <w:rsid w:val="00D02878"/>
    <w:rsid w:val="00D02B18"/>
    <w:rsid w:val="00D02FB5"/>
    <w:rsid w:val="00D03663"/>
    <w:rsid w:val="00D03D89"/>
    <w:rsid w:val="00D05A6D"/>
    <w:rsid w:val="00D06E82"/>
    <w:rsid w:val="00D10B69"/>
    <w:rsid w:val="00D11496"/>
    <w:rsid w:val="00D125AC"/>
    <w:rsid w:val="00D128A2"/>
    <w:rsid w:val="00D1373B"/>
    <w:rsid w:val="00D16834"/>
    <w:rsid w:val="00D17D5A"/>
    <w:rsid w:val="00D22684"/>
    <w:rsid w:val="00D22D53"/>
    <w:rsid w:val="00D22DA1"/>
    <w:rsid w:val="00D23A8B"/>
    <w:rsid w:val="00D24F33"/>
    <w:rsid w:val="00D250F4"/>
    <w:rsid w:val="00D2651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28F0"/>
    <w:rsid w:val="00D541DC"/>
    <w:rsid w:val="00D546B8"/>
    <w:rsid w:val="00D57379"/>
    <w:rsid w:val="00D61273"/>
    <w:rsid w:val="00D61ED8"/>
    <w:rsid w:val="00D64151"/>
    <w:rsid w:val="00D65CE5"/>
    <w:rsid w:val="00D67BCA"/>
    <w:rsid w:val="00D70BD4"/>
    <w:rsid w:val="00D7144D"/>
    <w:rsid w:val="00D71A29"/>
    <w:rsid w:val="00D728D9"/>
    <w:rsid w:val="00D7328A"/>
    <w:rsid w:val="00D73CA5"/>
    <w:rsid w:val="00D74F58"/>
    <w:rsid w:val="00D76196"/>
    <w:rsid w:val="00D762BC"/>
    <w:rsid w:val="00D80AA2"/>
    <w:rsid w:val="00D81F55"/>
    <w:rsid w:val="00D828BD"/>
    <w:rsid w:val="00D85D56"/>
    <w:rsid w:val="00D864E2"/>
    <w:rsid w:val="00D86888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66B"/>
    <w:rsid w:val="00D97799"/>
    <w:rsid w:val="00DA1DB6"/>
    <w:rsid w:val="00DA24B0"/>
    <w:rsid w:val="00DA276C"/>
    <w:rsid w:val="00DA6B8B"/>
    <w:rsid w:val="00DB01EF"/>
    <w:rsid w:val="00DB1AFE"/>
    <w:rsid w:val="00DB335C"/>
    <w:rsid w:val="00DB4EDF"/>
    <w:rsid w:val="00DB55B4"/>
    <w:rsid w:val="00DC0744"/>
    <w:rsid w:val="00DC150D"/>
    <w:rsid w:val="00DC1A95"/>
    <w:rsid w:val="00DC2919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5BD"/>
    <w:rsid w:val="00DD2E62"/>
    <w:rsid w:val="00DD41A6"/>
    <w:rsid w:val="00DD6343"/>
    <w:rsid w:val="00DD67B1"/>
    <w:rsid w:val="00DD6D05"/>
    <w:rsid w:val="00DD6DA9"/>
    <w:rsid w:val="00DD6FFB"/>
    <w:rsid w:val="00DE1980"/>
    <w:rsid w:val="00DE1D88"/>
    <w:rsid w:val="00DE472E"/>
    <w:rsid w:val="00DE5A24"/>
    <w:rsid w:val="00DE6E50"/>
    <w:rsid w:val="00DE779A"/>
    <w:rsid w:val="00DF0094"/>
    <w:rsid w:val="00DF0350"/>
    <w:rsid w:val="00DF3243"/>
    <w:rsid w:val="00DF333D"/>
    <w:rsid w:val="00DF43F1"/>
    <w:rsid w:val="00DF687F"/>
    <w:rsid w:val="00DF745E"/>
    <w:rsid w:val="00E00D71"/>
    <w:rsid w:val="00E018B4"/>
    <w:rsid w:val="00E02739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5357"/>
    <w:rsid w:val="00E26AC7"/>
    <w:rsid w:val="00E26D27"/>
    <w:rsid w:val="00E26E8C"/>
    <w:rsid w:val="00E304A8"/>
    <w:rsid w:val="00E306DA"/>
    <w:rsid w:val="00E31CE5"/>
    <w:rsid w:val="00E333A9"/>
    <w:rsid w:val="00E404E5"/>
    <w:rsid w:val="00E40B32"/>
    <w:rsid w:val="00E411F0"/>
    <w:rsid w:val="00E42A3B"/>
    <w:rsid w:val="00E432B9"/>
    <w:rsid w:val="00E4337B"/>
    <w:rsid w:val="00E44D77"/>
    <w:rsid w:val="00E5021E"/>
    <w:rsid w:val="00E5057D"/>
    <w:rsid w:val="00E52AF7"/>
    <w:rsid w:val="00E60F8D"/>
    <w:rsid w:val="00E63075"/>
    <w:rsid w:val="00E6313F"/>
    <w:rsid w:val="00E6393A"/>
    <w:rsid w:val="00E63B02"/>
    <w:rsid w:val="00E70CC7"/>
    <w:rsid w:val="00E712F6"/>
    <w:rsid w:val="00E71A2E"/>
    <w:rsid w:val="00E71B41"/>
    <w:rsid w:val="00E77416"/>
    <w:rsid w:val="00E8200D"/>
    <w:rsid w:val="00E826C2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A5D9F"/>
    <w:rsid w:val="00EB03D9"/>
    <w:rsid w:val="00EB415F"/>
    <w:rsid w:val="00EB548A"/>
    <w:rsid w:val="00EB744B"/>
    <w:rsid w:val="00EB787F"/>
    <w:rsid w:val="00EB7E9B"/>
    <w:rsid w:val="00EC0A2B"/>
    <w:rsid w:val="00EC1B50"/>
    <w:rsid w:val="00EC5D3B"/>
    <w:rsid w:val="00EC6A0D"/>
    <w:rsid w:val="00ED008A"/>
    <w:rsid w:val="00ED0184"/>
    <w:rsid w:val="00ED024D"/>
    <w:rsid w:val="00ED03F1"/>
    <w:rsid w:val="00ED1AA6"/>
    <w:rsid w:val="00ED26F2"/>
    <w:rsid w:val="00ED2706"/>
    <w:rsid w:val="00ED2B36"/>
    <w:rsid w:val="00ED3580"/>
    <w:rsid w:val="00ED4563"/>
    <w:rsid w:val="00ED5A70"/>
    <w:rsid w:val="00ED5D5E"/>
    <w:rsid w:val="00ED6C45"/>
    <w:rsid w:val="00ED6CC7"/>
    <w:rsid w:val="00ED6EE1"/>
    <w:rsid w:val="00ED7C9A"/>
    <w:rsid w:val="00ED7DE9"/>
    <w:rsid w:val="00EE6A8E"/>
    <w:rsid w:val="00EE6E8A"/>
    <w:rsid w:val="00EF0964"/>
    <w:rsid w:val="00EF1765"/>
    <w:rsid w:val="00EF192F"/>
    <w:rsid w:val="00EF270A"/>
    <w:rsid w:val="00EF27AA"/>
    <w:rsid w:val="00EF27B8"/>
    <w:rsid w:val="00EF3580"/>
    <w:rsid w:val="00EF3756"/>
    <w:rsid w:val="00EF3F91"/>
    <w:rsid w:val="00EF5A9C"/>
    <w:rsid w:val="00EF6AE5"/>
    <w:rsid w:val="00F00963"/>
    <w:rsid w:val="00F0098E"/>
    <w:rsid w:val="00F00AB0"/>
    <w:rsid w:val="00F03B68"/>
    <w:rsid w:val="00F06791"/>
    <w:rsid w:val="00F07DCC"/>
    <w:rsid w:val="00F10010"/>
    <w:rsid w:val="00F128C1"/>
    <w:rsid w:val="00F135C1"/>
    <w:rsid w:val="00F1795B"/>
    <w:rsid w:val="00F2059C"/>
    <w:rsid w:val="00F21EBA"/>
    <w:rsid w:val="00F235DE"/>
    <w:rsid w:val="00F23C3B"/>
    <w:rsid w:val="00F23CC0"/>
    <w:rsid w:val="00F25C59"/>
    <w:rsid w:val="00F27C11"/>
    <w:rsid w:val="00F27CD0"/>
    <w:rsid w:val="00F318A5"/>
    <w:rsid w:val="00F31E92"/>
    <w:rsid w:val="00F32E84"/>
    <w:rsid w:val="00F3335E"/>
    <w:rsid w:val="00F364EA"/>
    <w:rsid w:val="00F37973"/>
    <w:rsid w:val="00F40802"/>
    <w:rsid w:val="00F41EEA"/>
    <w:rsid w:val="00F42EFE"/>
    <w:rsid w:val="00F4302F"/>
    <w:rsid w:val="00F4441B"/>
    <w:rsid w:val="00F44704"/>
    <w:rsid w:val="00F46FBB"/>
    <w:rsid w:val="00F4781C"/>
    <w:rsid w:val="00F505FC"/>
    <w:rsid w:val="00F525F8"/>
    <w:rsid w:val="00F600EB"/>
    <w:rsid w:val="00F62C75"/>
    <w:rsid w:val="00F63C42"/>
    <w:rsid w:val="00F64478"/>
    <w:rsid w:val="00F651E4"/>
    <w:rsid w:val="00F66FC0"/>
    <w:rsid w:val="00F673A1"/>
    <w:rsid w:val="00F6791D"/>
    <w:rsid w:val="00F70F9B"/>
    <w:rsid w:val="00F75196"/>
    <w:rsid w:val="00F754CC"/>
    <w:rsid w:val="00F7773E"/>
    <w:rsid w:val="00F8298A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5BA5"/>
    <w:rsid w:val="00FB7719"/>
    <w:rsid w:val="00FB7AEF"/>
    <w:rsid w:val="00FC32A7"/>
    <w:rsid w:val="00FC77BE"/>
    <w:rsid w:val="00FC7F37"/>
    <w:rsid w:val="00FD1036"/>
    <w:rsid w:val="00FD3D75"/>
    <w:rsid w:val="00FD72A6"/>
    <w:rsid w:val="00FE2964"/>
    <w:rsid w:val="00FE2CE8"/>
    <w:rsid w:val="00FE35CE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6BD125-EB0F-42DA-8CEE-15716F2B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customStyle="1" w:styleId="ab">
    <w:name w:val="Нижний колонтитул Знак"/>
    <w:basedOn w:val="a1"/>
    <w:link w:val="aa"/>
    <w:uiPriority w:val="99"/>
    <w:rsid w:val="00036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EF854-9025-42D7-B2A4-4F34C9B36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Лапшин Андрей Николаевич</cp:lastModifiedBy>
  <cp:revision>2</cp:revision>
  <cp:lastPrinted>2012-05-29T09:30:00Z</cp:lastPrinted>
  <dcterms:created xsi:type="dcterms:W3CDTF">2022-10-21T07:04:00Z</dcterms:created>
  <dcterms:modified xsi:type="dcterms:W3CDTF">2022-10-21T07:04:00Z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